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4A29A">
      <w:pPr>
        <w:spacing w:line="480" w:lineRule="auto"/>
        <w:jc w:val="left"/>
        <w:rPr>
          <w:rFonts w:hint="eastAsia" w:ascii="楷体" w:hAnsi="楷体" w:eastAsia="楷体" w:cs="楷体"/>
          <w:b/>
          <w:bCs/>
          <w:color w:val="auto"/>
          <w:sz w:val="32"/>
          <w:szCs w:val="32"/>
        </w:rPr>
      </w:pPr>
      <w:r>
        <w:rPr>
          <w:rFonts w:hint="eastAsia" w:ascii="楷体" w:hAnsi="楷体" w:eastAsia="楷体" w:cs="楷体"/>
          <w:b/>
          <w:bCs/>
          <w:color w:val="auto"/>
          <w:sz w:val="32"/>
          <w:szCs w:val="32"/>
        </w:rPr>
        <w:t>项目编号：</w:t>
      </w:r>
    </w:p>
    <w:p w14:paraId="2B3762AE">
      <w:pPr>
        <w:spacing w:line="480" w:lineRule="auto"/>
        <w:jc w:val="center"/>
        <w:rPr>
          <w:rFonts w:hint="eastAsia" w:ascii="宋体" w:hAnsi="宋体" w:eastAsia="宋体" w:cs="宋体"/>
          <w:b/>
          <w:bCs/>
          <w:color w:val="auto"/>
          <w:sz w:val="52"/>
          <w:szCs w:val="52"/>
        </w:rPr>
      </w:pPr>
    </w:p>
    <w:p w14:paraId="1F9B4B02">
      <w:pPr>
        <w:spacing w:line="480" w:lineRule="auto"/>
        <w:jc w:val="center"/>
        <w:rPr>
          <w:rFonts w:hint="eastAsia" w:ascii="宋体" w:hAnsi="宋体" w:eastAsia="宋体" w:cs="宋体"/>
          <w:b/>
          <w:bCs/>
          <w:color w:val="auto"/>
          <w:sz w:val="52"/>
          <w:szCs w:val="52"/>
        </w:rPr>
      </w:pPr>
    </w:p>
    <w:p w14:paraId="264884DC">
      <w:pPr>
        <w:spacing w:line="480" w:lineRule="auto"/>
        <w:jc w:val="center"/>
        <w:rPr>
          <w:rFonts w:hint="eastAsia" w:ascii="宋体" w:hAnsi="宋体" w:eastAsia="宋体" w:cs="宋体"/>
          <w:b/>
          <w:bCs/>
          <w:color w:val="auto"/>
          <w:sz w:val="52"/>
          <w:szCs w:val="52"/>
        </w:rPr>
      </w:pPr>
      <w:r>
        <w:rPr>
          <w:rFonts w:hint="eastAsia" w:ascii="宋体" w:hAnsi="宋体" w:eastAsia="宋体" w:cs="宋体"/>
          <w:b/>
          <w:bCs/>
          <w:color w:val="auto"/>
          <w:sz w:val="52"/>
          <w:szCs w:val="52"/>
        </w:rPr>
        <w:t>西安市环境监测站2025年监测仪器维修</w:t>
      </w:r>
    </w:p>
    <w:p w14:paraId="5A9492EE">
      <w:pPr>
        <w:spacing w:line="480" w:lineRule="auto"/>
        <w:jc w:val="center"/>
        <w:rPr>
          <w:rFonts w:hint="eastAsia" w:ascii="宋体" w:hAnsi="宋体" w:eastAsia="宋体" w:cs="宋体"/>
          <w:b/>
          <w:bCs/>
          <w:color w:val="auto"/>
          <w:sz w:val="52"/>
          <w:szCs w:val="52"/>
        </w:rPr>
      </w:pPr>
      <w:r>
        <w:rPr>
          <w:rFonts w:hint="eastAsia" w:ascii="宋体" w:hAnsi="宋体" w:eastAsia="宋体" w:cs="宋体"/>
          <w:b/>
          <w:bCs/>
          <w:color w:val="auto"/>
          <w:sz w:val="52"/>
          <w:szCs w:val="52"/>
        </w:rPr>
        <w:t>维护项目合同</w:t>
      </w:r>
    </w:p>
    <w:p w14:paraId="3DFDA96D">
      <w:pPr>
        <w:rPr>
          <w:rFonts w:hint="eastAsia"/>
          <w:color w:val="auto"/>
        </w:rPr>
      </w:pPr>
    </w:p>
    <w:p w14:paraId="4B5D68BA">
      <w:pPr>
        <w:spacing w:line="480" w:lineRule="auto"/>
        <w:rPr>
          <w:rFonts w:hint="eastAsia" w:ascii="宋体" w:hAnsi="宋体" w:eastAsia="宋体" w:cs="宋体"/>
          <w:b/>
          <w:bCs/>
          <w:color w:val="auto"/>
          <w:sz w:val="32"/>
          <w:szCs w:val="32"/>
          <w:lang w:eastAsia="zh-CN"/>
        </w:rPr>
      </w:pPr>
    </w:p>
    <w:p w14:paraId="741417E0">
      <w:pPr>
        <w:spacing w:line="480" w:lineRule="auto"/>
        <w:rPr>
          <w:rFonts w:hint="eastAsia" w:ascii="宋体" w:hAnsi="宋体" w:eastAsia="宋体" w:cs="宋体"/>
          <w:b/>
          <w:bCs/>
          <w:color w:val="auto"/>
          <w:sz w:val="32"/>
          <w:szCs w:val="32"/>
          <w:lang w:eastAsia="zh-CN"/>
        </w:rPr>
      </w:pPr>
    </w:p>
    <w:p w14:paraId="2BD45A0D">
      <w:pPr>
        <w:spacing w:line="480" w:lineRule="auto"/>
        <w:rPr>
          <w:rFonts w:hint="eastAsia" w:ascii="宋体" w:hAnsi="宋体" w:eastAsia="宋体" w:cs="宋体"/>
          <w:b/>
          <w:bCs/>
          <w:color w:val="auto"/>
          <w:sz w:val="32"/>
          <w:szCs w:val="32"/>
          <w:lang w:eastAsia="zh-CN"/>
        </w:rPr>
      </w:pPr>
    </w:p>
    <w:p w14:paraId="5E93224D">
      <w:pPr>
        <w:spacing w:line="480" w:lineRule="auto"/>
        <w:rPr>
          <w:rFonts w:hint="eastAsia" w:ascii="宋体" w:hAnsi="宋体" w:eastAsia="宋体" w:cs="宋体"/>
          <w:b/>
          <w:bCs/>
          <w:color w:val="auto"/>
          <w:sz w:val="32"/>
          <w:szCs w:val="32"/>
        </w:rPr>
      </w:pPr>
      <w:r>
        <w:rPr>
          <w:rFonts w:hint="eastAsia" w:ascii="宋体" w:hAnsi="宋体" w:eastAsia="宋体" w:cs="宋体"/>
          <w:b/>
          <w:bCs/>
          <w:color w:val="auto"/>
          <w:sz w:val="32"/>
          <w:szCs w:val="32"/>
        </w:rPr>
        <w:t>甲方(采购人):</w:t>
      </w:r>
      <w:r>
        <w:rPr>
          <w:rFonts w:hint="eastAsia" w:ascii="宋体" w:hAnsi="宋体" w:eastAsia="宋体" w:cs="宋体"/>
          <w:b/>
          <w:bCs/>
          <w:color w:val="auto"/>
          <w:sz w:val="32"/>
          <w:szCs w:val="32"/>
          <w:u w:val="single"/>
        </w:rPr>
        <w:t xml:space="preserve">   西安市环境监测站  </w:t>
      </w:r>
    </w:p>
    <w:p w14:paraId="0A9A9544">
      <w:pPr>
        <w:spacing w:line="480" w:lineRule="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乙方(运维方):</w:t>
      </w:r>
    </w:p>
    <w:p w14:paraId="1ACC8845">
      <w:pPr>
        <w:rPr>
          <w:rFonts w:hint="eastAsia" w:ascii="宋体" w:hAnsi="宋体" w:eastAsia="宋体" w:cs="宋体"/>
          <w:b/>
          <w:bCs/>
          <w:color w:val="auto"/>
          <w:sz w:val="32"/>
          <w:szCs w:val="32"/>
        </w:rPr>
      </w:pPr>
    </w:p>
    <w:p w14:paraId="67814C41">
      <w:pPr>
        <w:rPr>
          <w:rFonts w:hint="eastAsia" w:ascii="宋体" w:hAnsi="宋体" w:eastAsia="宋体" w:cs="宋体"/>
          <w:b/>
          <w:bCs/>
          <w:color w:val="auto"/>
          <w:sz w:val="32"/>
          <w:szCs w:val="32"/>
        </w:rPr>
      </w:pPr>
    </w:p>
    <w:p w14:paraId="0E1401AE">
      <w:pPr>
        <w:rPr>
          <w:rFonts w:hint="eastAsia" w:ascii="宋体" w:hAnsi="宋体" w:eastAsia="宋体" w:cs="宋体"/>
          <w:b/>
          <w:bCs/>
          <w:color w:val="auto"/>
          <w:sz w:val="32"/>
          <w:szCs w:val="32"/>
        </w:rPr>
      </w:pPr>
    </w:p>
    <w:p w14:paraId="49FE31E7">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签订日期:</w:t>
      </w:r>
      <w:r>
        <w:rPr>
          <w:rFonts w:hint="eastAsia" w:ascii="宋体" w:hAnsi="宋体" w:eastAsia="宋体" w:cs="宋体"/>
          <w:b/>
          <w:bCs/>
          <w:color w:val="auto"/>
          <w:sz w:val="32"/>
          <w:szCs w:val="32"/>
          <w:u w:val="single"/>
          <w:lang w:val="en-US" w:eastAsia="zh-CN"/>
        </w:rPr>
        <w:t>2025</w:t>
      </w:r>
      <w:r>
        <w:rPr>
          <w:rFonts w:hint="eastAsia" w:ascii="宋体" w:hAnsi="宋体" w:eastAsia="宋体" w:cs="宋体"/>
          <w:b/>
          <w:bCs/>
          <w:color w:val="auto"/>
          <w:sz w:val="32"/>
          <w:szCs w:val="32"/>
        </w:rPr>
        <w:t xml:space="preserve">年 </w:t>
      </w: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 xml:space="preserve"> 月</w:t>
      </w: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 xml:space="preserve">  日</w:t>
      </w:r>
    </w:p>
    <w:p w14:paraId="1F43EBA7">
      <w:pPr>
        <w:rPr>
          <w:rFonts w:hint="eastAsia"/>
          <w:color w:val="auto"/>
        </w:rPr>
      </w:pPr>
      <w:r>
        <w:rPr>
          <w:rFonts w:hint="eastAsia"/>
          <w:color w:val="auto"/>
        </w:rPr>
        <w:br w:type="page"/>
      </w:r>
    </w:p>
    <w:p w14:paraId="54D6E131">
      <w:pPr>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西安市环境监测站2025年监测仪器维修维护项目合同</w:t>
      </w:r>
    </w:p>
    <w:p w14:paraId="4AC399A2">
      <w:pPr>
        <w:rPr>
          <w:rFonts w:hint="eastAsia"/>
          <w:color w:val="auto"/>
        </w:rPr>
      </w:pPr>
    </w:p>
    <w:p w14:paraId="314D4F29">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甲方(采购人):西安市环境监测站</w:t>
      </w:r>
    </w:p>
    <w:p w14:paraId="794F5850">
      <w:pPr>
        <w:spacing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乙方(运维方):</w:t>
      </w:r>
    </w:p>
    <w:p w14:paraId="6CFDBA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按照《中华人民共和国政府采购法》、《中华人民共和国民法典》的规定，根据</w:t>
      </w:r>
      <w:r>
        <w:rPr>
          <w:rFonts w:hint="eastAsia" w:ascii="宋体" w:hAnsi="宋体" w:eastAsia="宋体" w:cs="宋体"/>
          <w:b/>
          <w:bCs/>
          <w:color w:val="auto"/>
          <w:sz w:val="24"/>
          <w:szCs w:val="24"/>
          <w:u w:val="single"/>
        </w:rPr>
        <w:t>西安市环境监测站 2025年监测仪器维修维护项目</w:t>
      </w:r>
      <w:r>
        <w:rPr>
          <w:rFonts w:hint="eastAsia" w:ascii="宋体" w:hAnsi="宋体" w:eastAsia="宋体" w:cs="宋体"/>
          <w:b/>
          <w:bCs/>
          <w:color w:val="auto"/>
          <w:sz w:val="24"/>
          <w:szCs w:val="24"/>
          <w:u w:val="single"/>
          <w:lang w:eastAsia="zh-CN"/>
        </w:rPr>
        <w:t>（</w:t>
      </w:r>
      <w:r>
        <w:rPr>
          <w:rFonts w:hint="eastAsia" w:ascii="宋体" w:hAnsi="宋体" w:eastAsia="宋体" w:cs="宋体"/>
          <w:b/>
          <w:bCs/>
          <w:color w:val="auto"/>
          <w:sz w:val="24"/>
          <w:szCs w:val="24"/>
          <w:u w:val="single"/>
          <w:lang w:val="en-US" w:eastAsia="zh-CN"/>
        </w:rPr>
        <w:t>项目编号：</w:t>
      </w:r>
      <w:ins w:id="0" w:author="啾咪." w:date="2025-08-19T09:22:17Z">
        <w:r>
          <w:rPr>
            <w:rFonts w:hint="eastAsia" w:ascii="宋体" w:hAnsi="宋体" w:eastAsia="宋体" w:cs="宋体"/>
            <w:b/>
            <w:bCs/>
            <w:color w:val="auto"/>
            <w:sz w:val="24"/>
            <w:szCs w:val="24"/>
            <w:u w:val="single"/>
            <w:lang w:val="en-US" w:eastAsia="zh-CN"/>
          </w:rPr>
          <w:t>DQ</w:t>
        </w:r>
      </w:ins>
      <w:ins w:id="1" w:author="啾咪." w:date="2025-08-19T09:22:18Z">
        <w:r>
          <w:rPr>
            <w:rFonts w:hint="eastAsia" w:ascii="宋体" w:hAnsi="宋体" w:eastAsia="宋体" w:cs="宋体"/>
            <w:b/>
            <w:bCs/>
            <w:color w:val="auto"/>
            <w:sz w:val="24"/>
            <w:szCs w:val="24"/>
            <w:u w:val="single"/>
            <w:lang w:val="en-US" w:eastAsia="zh-CN"/>
          </w:rPr>
          <w:t>A</w:t>
        </w:r>
      </w:ins>
      <w:ins w:id="2" w:author="啾咪." w:date="2025-08-19T09:22:19Z">
        <w:r>
          <w:rPr>
            <w:rFonts w:hint="eastAsia" w:ascii="宋体" w:hAnsi="宋体" w:eastAsia="宋体" w:cs="宋体"/>
            <w:b/>
            <w:bCs/>
            <w:color w:val="auto"/>
            <w:sz w:val="24"/>
            <w:szCs w:val="24"/>
            <w:u w:val="single"/>
            <w:lang w:val="en-US" w:eastAsia="zh-CN"/>
          </w:rPr>
          <w:t>-</w:t>
        </w:r>
      </w:ins>
      <w:ins w:id="3" w:author="啾咪." w:date="2025-08-19T09:22:21Z">
        <w:r>
          <w:rPr>
            <w:rFonts w:hint="eastAsia" w:ascii="宋体" w:hAnsi="宋体" w:eastAsia="宋体" w:cs="宋体"/>
            <w:b/>
            <w:bCs/>
            <w:color w:val="auto"/>
            <w:sz w:val="24"/>
            <w:szCs w:val="24"/>
            <w:u w:val="single"/>
            <w:lang w:val="en-US" w:eastAsia="zh-CN"/>
          </w:rPr>
          <w:t>202</w:t>
        </w:r>
      </w:ins>
      <w:ins w:id="4" w:author="啾咪." w:date="2025-08-19T09:22:22Z">
        <w:r>
          <w:rPr>
            <w:rFonts w:hint="eastAsia" w:ascii="宋体" w:hAnsi="宋体" w:eastAsia="宋体" w:cs="宋体"/>
            <w:b/>
            <w:bCs/>
            <w:color w:val="auto"/>
            <w:sz w:val="24"/>
            <w:szCs w:val="24"/>
            <w:u w:val="single"/>
            <w:lang w:val="en-US" w:eastAsia="zh-CN"/>
          </w:rPr>
          <w:t>5</w:t>
        </w:r>
      </w:ins>
      <w:ins w:id="5" w:author="啾咪." w:date="2025-08-19T09:22:24Z">
        <w:r>
          <w:rPr>
            <w:rFonts w:hint="eastAsia" w:ascii="宋体" w:hAnsi="宋体" w:eastAsia="宋体" w:cs="宋体"/>
            <w:b/>
            <w:bCs/>
            <w:color w:val="auto"/>
            <w:sz w:val="24"/>
            <w:szCs w:val="24"/>
            <w:u w:val="single"/>
            <w:lang w:val="en-US" w:eastAsia="zh-CN"/>
          </w:rPr>
          <w:t>102</w:t>
        </w:r>
      </w:ins>
      <w:ins w:id="6" w:author="啾咪." w:date="2025-08-19T09:22:25Z">
        <w:r>
          <w:rPr>
            <w:rFonts w:hint="eastAsia" w:ascii="宋体" w:hAnsi="宋体" w:eastAsia="宋体" w:cs="宋体"/>
            <w:b/>
            <w:bCs/>
            <w:color w:val="auto"/>
            <w:sz w:val="24"/>
            <w:szCs w:val="24"/>
            <w:u w:val="single"/>
            <w:lang w:val="en-US" w:eastAsia="zh-CN"/>
          </w:rPr>
          <w:t>-C</w:t>
        </w:r>
      </w:ins>
      <w:ins w:id="7" w:author="啾咪." w:date="2025-08-19T09:22:26Z">
        <w:r>
          <w:rPr>
            <w:rFonts w:hint="eastAsia" w:ascii="宋体" w:hAnsi="宋体" w:eastAsia="宋体" w:cs="宋体"/>
            <w:b/>
            <w:bCs/>
            <w:color w:val="auto"/>
            <w:sz w:val="24"/>
            <w:szCs w:val="24"/>
            <w:u w:val="single"/>
            <w:lang w:val="en-US" w:eastAsia="zh-CN"/>
          </w:rPr>
          <w:t>S</w:t>
        </w:r>
      </w:ins>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lang w:eastAsia="zh-CN"/>
        </w:rPr>
        <w:t>）</w:t>
      </w:r>
      <w:r>
        <w:rPr>
          <w:rFonts w:hint="eastAsia" w:ascii="宋体" w:hAnsi="宋体" w:eastAsia="宋体" w:cs="宋体"/>
          <w:color w:val="auto"/>
          <w:sz w:val="24"/>
          <w:szCs w:val="24"/>
        </w:rPr>
        <w:t>的采购结果,经双方协商，本着平等互利和诚实信用的原则，一致同意签订本合同如下。</w:t>
      </w:r>
    </w:p>
    <w:p w14:paraId="1A18ECC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一、合同文件组成</w:t>
      </w:r>
    </w:p>
    <w:p w14:paraId="0C26B30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本合同由下列文件共同组成，不可分割，按其解释效力的优先次序排列如下：</w:t>
      </w:r>
    </w:p>
    <w:p w14:paraId="55D34B8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（1）本《合同书》正文；</w:t>
      </w:r>
    </w:p>
    <w:p w14:paraId="7C72ACCA">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（2）成交通知书；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见附件4</w:t>
      </w:r>
      <w:r>
        <w:rPr>
          <w:rFonts w:hint="eastAsia" w:ascii="宋体" w:hAnsi="宋体" w:eastAsia="宋体" w:cs="宋体"/>
          <w:color w:val="auto"/>
          <w:sz w:val="24"/>
          <w:szCs w:val="24"/>
          <w:lang w:eastAsia="zh-CN"/>
        </w:rPr>
        <w:t>）</w:t>
      </w:r>
    </w:p>
    <w:p w14:paraId="422D93B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）在执行本合同的过程中，所有经甲、乙双方签约代表人签字并加盖双方单位公章的文件（包括会议纪要、补充协议、往来信函）也成为本合同的有效组成部分。</w:t>
      </w:r>
      <w:bookmarkStart w:id="0" w:name="_GoBack"/>
      <w:bookmarkEnd w:id="0"/>
    </w:p>
    <w:p w14:paraId="418E32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二、合同的服务内容及期限</w:t>
      </w:r>
    </w:p>
    <w:p w14:paraId="02BB4B3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目的</w:t>
      </w:r>
    </w:p>
    <w:p w14:paraId="74E11979">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为保证实验室仪器设备正常运行，提高仪器设备的使用效率，降低故障率。需对实验室仪器设备进行定期维护保养，并建立仪器维护保养档案，做好仪器预防性维护工作。</w:t>
      </w:r>
    </w:p>
    <w:p w14:paraId="5707509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维护范围</w:t>
      </w:r>
    </w:p>
    <w:p w14:paraId="7240858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实验室所有分析仪器仪表保养维修，包括但不限于附件一仪器设备清单所涉及内容。</w:t>
      </w:r>
    </w:p>
    <w:p w14:paraId="5651939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实验室纯水系统应急维修（含主机耗材及纯水管道，耗材见附件3</w:t>
      </w:r>
      <w:r>
        <w:rPr>
          <w:rFonts w:hint="eastAsia" w:ascii="宋体" w:hAnsi="宋体" w:eastAsia="宋体" w:cs="宋体"/>
          <w:color w:val="auto"/>
          <w:sz w:val="24"/>
          <w:szCs w:val="24"/>
          <w:lang w:eastAsia="zh-CN"/>
        </w:rPr>
        <w:t>）</w:t>
      </w:r>
    </w:p>
    <w:p w14:paraId="03174A8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、维保形式</w:t>
      </w:r>
    </w:p>
    <w:p w14:paraId="4C577D0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每季度提供一次巡检服务，现场巡访，检查仪器运行状态、与操作人员相互交流仪器使用情况，保证及时发现并排除故障隐患。每6个月提供一次</w:t>
      </w:r>
      <w:r>
        <w:rPr>
          <w:rFonts w:hint="eastAsia" w:ascii="宋体" w:hAnsi="宋体" w:eastAsia="宋体" w:cs="宋体"/>
          <w:color w:val="auto"/>
          <w:sz w:val="24"/>
          <w:szCs w:val="24"/>
          <w:lang w:val="en-US" w:eastAsia="zh-CN"/>
        </w:rPr>
        <w:t>大型精密仪器</w:t>
      </w:r>
      <w:r>
        <w:rPr>
          <w:rFonts w:hint="eastAsia" w:ascii="宋体" w:hAnsi="宋体" w:eastAsia="宋体" w:cs="宋体"/>
          <w:color w:val="auto"/>
          <w:sz w:val="24"/>
          <w:szCs w:val="24"/>
        </w:rPr>
        <w:t>全面维护保养服务，服务内容包括：</w:t>
      </w:r>
    </w:p>
    <w:p w14:paraId="24D21E44">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大型精密</w:t>
      </w:r>
      <w:r>
        <w:rPr>
          <w:rFonts w:hint="eastAsia" w:ascii="宋体" w:hAnsi="宋体" w:eastAsia="宋体" w:cs="宋体"/>
          <w:color w:val="auto"/>
          <w:sz w:val="24"/>
          <w:szCs w:val="24"/>
        </w:rPr>
        <w:t>仪器内外部清洁、电路除尘。</w:t>
      </w:r>
    </w:p>
    <w:p w14:paraId="0FAC7A4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更换超期消耗品，评估仪器状态，更换易损件及老化部件。</w:t>
      </w:r>
    </w:p>
    <w:p w14:paraId="4769FBF0">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系统管路的冲洗，仪器核心部件拆洗，机械部件润滑保养。</w:t>
      </w:r>
    </w:p>
    <w:p w14:paraId="342A8E7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、维保计划</w:t>
      </w:r>
    </w:p>
    <w:p w14:paraId="3EA12EDA">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设备建档</w:t>
      </w:r>
    </w:p>
    <w:p w14:paraId="2C4092DC">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按照甲方要求，协助甲方梳理在用仪器清单，按照仪器种类、使用频率及使用年限，制定维保计划，按照计划对进行维护保养的设备进行状态检查，详细记录仪器设备信息，填写《仪器维保记录表》，建立仪器维护保养档案</w:t>
      </w:r>
      <w:r>
        <w:rPr>
          <w:rFonts w:hint="eastAsia" w:ascii="宋体" w:hAnsi="宋体" w:eastAsia="宋体" w:cs="宋体"/>
          <w:color w:val="auto"/>
          <w:sz w:val="24"/>
          <w:szCs w:val="24"/>
          <w:lang w:eastAsia="zh-CN"/>
        </w:rPr>
        <w:t>。</w:t>
      </w:r>
    </w:p>
    <w:p w14:paraId="1EF4DA34">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制作设备维修、维保单</w:t>
      </w:r>
    </w:p>
    <w:p w14:paraId="625EB2E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确认维保设备工作性能，为每台大型维保设备制作《设备维保单》，保单内明确规定保养内容。如设备功能测试、仪器内外部清洁、设备隐患检查（仪器保险管，电源线，线路更换，润滑，紧固）、更换磨损零件等；</w:t>
      </w:r>
    </w:p>
    <w:p w14:paraId="0EC907DE">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上门维护维保单位工程师定期按照维保计划内容对维保仪器进行上门维护服务。</w:t>
      </w:r>
    </w:p>
    <w:p w14:paraId="6880CA43">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记录存档</w:t>
      </w:r>
    </w:p>
    <w:p w14:paraId="0A5C04A4">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每次上门服务维保单位工程师都需填写设备维修、维保单，并由甲方签字确认，并统一处整理存档。</w:t>
      </w:r>
    </w:p>
    <w:p w14:paraId="27F00413">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故障维修</w:t>
      </w:r>
    </w:p>
    <w:p w14:paraId="0D77D957">
      <w:pPr>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对于维保设备在维保期限内出现故障，维保单位提供工程师电话</w:t>
      </w:r>
      <w:r>
        <w:rPr>
          <w:rFonts w:hint="eastAsia" w:ascii="宋体" w:hAnsi="宋体" w:eastAsia="宋体" w:cs="宋体"/>
          <w:b/>
          <w:bCs/>
          <w:color w:val="auto"/>
          <w:sz w:val="24"/>
          <w:szCs w:val="24"/>
        </w:rPr>
        <w:t>2</w:t>
      </w:r>
      <w:r>
        <w:rPr>
          <w:rFonts w:hint="eastAsia" w:ascii="宋体" w:hAnsi="宋体" w:eastAsia="宋体" w:cs="宋体"/>
          <w:color w:val="auto"/>
          <w:sz w:val="24"/>
          <w:szCs w:val="24"/>
        </w:rPr>
        <w:t>小时进行及时响应，</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个工作日内上门维修服务。</w:t>
      </w:r>
    </w:p>
    <w:p w14:paraId="5156476C">
      <w:pPr>
        <w:numPr>
          <w:ilvl w:val="0"/>
          <w:numId w:val="0"/>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日常联络</w:t>
      </w:r>
    </w:p>
    <w:p w14:paraId="019F65B3">
      <w:pPr>
        <w:numPr>
          <w:ilvl w:val="0"/>
          <w:numId w:val="0"/>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为方便与甲方及时沟通维修事项，维保单位应设立两名维修联络人（指派</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color w:val="auto"/>
          <w:sz w:val="24"/>
          <w:szCs w:val="24"/>
        </w:rPr>
        <w:t>作为项目主联络人，联系电话：</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color w:val="auto"/>
          <w:sz w:val="24"/>
          <w:szCs w:val="24"/>
        </w:rPr>
        <w:t>协调安排项目实施工作。指派（</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）作为项目紧急联络人，联系电话</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color w:val="auto"/>
          <w:sz w:val="24"/>
          <w:szCs w:val="24"/>
        </w:rPr>
        <w:t>）</w:t>
      </w:r>
    </w:p>
    <w:p w14:paraId="56E039C3">
      <w:pPr>
        <w:numPr>
          <w:ilvl w:val="0"/>
          <w:numId w:val="0"/>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服务要求</w:t>
      </w:r>
    </w:p>
    <w:p w14:paraId="497FA8FB">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所有设备维护责任到人，实行专人负责维修、保养制度，设备负责人对设备进行定期的监督检查。</w:t>
      </w:r>
    </w:p>
    <w:p w14:paraId="3C99AB5A">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如甲方需要，乙方应对设备的各工序操作环节进行培训，保证使用者能按正常的设备操作使用流程和保养维护规程进行。</w:t>
      </w:r>
    </w:p>
    <w:p w14:paraId="2AD40B2C">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设备工程师发现设备出现异常情况时，应立即查找消除，对于不能立即消除的故障要及时记录，在原因没有查清，故障没有排除的情况下，不得盲目对设备进行维修。</w:t>
      </w:r>
    </w:p>
    <w:p w14:paraId="4C5BE0DF">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维护工程师要严格执行设备的运行状态记录，记录内容包括：①设备的运行状况；②设备的日常检查内容；③设备发生的故障；④存在的问题及处理情况和结果。</w:t>
      </w:r>
    </w:p>
    <w:p w14:paraId="25014420">
      <w:pPr>
        <w:numPr>
          <w:ilvl w:val="0"/>
          <w:numId w:val="0"/>
        </w:num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设备维护工程师要认真做好设备的维护和运行前的调试工作，严格按照相关的仪器操作标准规定进行，并定期对设备的运转情况进行检查，对于没有做好调试或存在安全隐患的设备要挂牌明示，并告知甲方，以最快速度对安全隐患和问题进行排除使设备最快地交付甲方使用。</w:t>
      </w:r>
    </w:p>
    <w:p w14:paraId="300A9978">
      <w:pPr>
        <w:numPr>
          <w:ilvl w:val="0"/>
          <w:numId w:val="0"/>
        </w:numPr>
        <w:spacing w:line="36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凡属于设备外部能够发现的隐患部位、而未检查、未发现或未反映、未处理，最终发生故障的，</w:t>
      </w:r>
      <w:r>
        <w:rPr>
          <w:rFonts w:hint="eastAsia" w:ascii="宋体" w:hAnsi="宋体" w:eastAsia="宋体" w:cs="宋体"/>
          <w:color w:val="auto"/>
          <w:sz w:val="24"/>
          <w:szCs w:val="24"/>
          <w:lang w:eastAsia="zh-CN"/>
        </w:rPr>
        <w:t>视为乙方违约，除对乙方指定人员及项目负责人罚款外，乙方还应承担违约责任。</w:t>
      </w:r>
    </w:p>
    <w:p w14:paraId="42435A7C">
      <w:pPr>
        <w:numPr>
          <w:ilvl w:val="0"/>
          <w:numId w:val="0"/>
        </w:numPr>
        <w:kinsoku w:val="0"/>
        <w:autoSpaceDE w:val="0"/>
        <w:autoSpaceDN w:val="0"/>
        <w:adjustRightInd w:val="0"/>
        <w:snapToGrid w:val="0"/>
        <w:spacing w:line="360" w:lineRule="auto"/>
        <w:ind w:firstLine="240" w:firstLineChars="100"/>
        <w:jc w:val="lef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）设备需要更换配件时，第一时间要书面通知甲方，未经甲方允许不得随意更换。</w:t>
      </w:r>
    </w:p>
    <w:p w14:paraId="1CDF4903">
      <w:pPr>
        <w:numPr>
          <w:ilvl w:val="0"/>
          <w:numId w:val="0"/>
        </w:numPr>
        <w:kinsoku w:val="0"/>
        <w:autoSpaceDE w:val="0"/>
        <w:autoSpaceDN w:val="0"/>
        <w:adjustRightInd w:val="0"/>
        <w:snapToGrid w:val="0"/>
        <w:spacing w:line="360" w:lineRule="auto"/>
        <w:ind w:firstLine="240" w:firstLineChars="100"/>
        <w:jc w:val="lef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）强调检修及维修质量，对故障设备检查、分析要全面到位，不要因为</w:t>
      </w:r>
      <w:r>
        <w:rPr>
          <w:rFonts w:hint="eastAsia" w:ascii="宋体" w:hAnsi="宋体" w:eastAsia="宋体" w:cs="宋体"/>
          <w:color w:val="auto"/>
          <w:sz w:val="24"/>
          <w:szCs w:val="24"/>
          <w:lang w:val="en-US" w:eastAsia="zh-CN"/>
        </w:rPr>
        <w:t>检查、分析不全面</w:t>
      </w:r>
      <w:r>
        <w:rPr>
          <w:rFonts w:hint="eastAsia" w:ascii="宋体" w:hAnsi="宋体" w:eastAsia="宋体" w:cs="宋体"/>
          <w:color w:val="auto"/>
          <w:sz w:val="24"/>
          <w:szCs w:val="24"/>
          <w:lang w:eastAsia="zh-CN"/>
        </w:rPr>
        <w:t>而导致重复拆卸维修。</w:t>
      </w:r>
    </w:p>
    <w:p w14:paraId="3CF8F9B6">
      <w:pPr>
        <w:numPr>
          <w:ilvl w:val="0"/>
          <w:numId w:val="0"/>
        </w:numPr>
        <w:kinsoku w:val="0"/>
        <w:autoSpaceDE w:val="0"/>
        <w:autoSpaceDN w:val="0"/>
        <w:adjustRightInd w:val="0"/>
        <w:snapToGrid w:val="0"/>
        <w:spacing w:line="360" w:lineRule="auto"/>
        <w:jc w:val="lef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eastAsia="zh-CN"/>
        </w:rPr>
        <w:t>）设备外修：送修前必须经甲方同意后方可进行，为保证维修质量，原则上需返回仪器设备生产厂家进行。修复后的设备要经过甲方认可方可验收成功，对</w:t>
      </w:r>
      <w:r>
        <w:rPr>
          <w:rFonts w:hint="eastAsia" w:ascii="宋体" w:hAnsi="宋体" w:eastAsia="宋体" w:cs="宋体"/>
          <w:color w:val="auto"/>
          <w:sz w:val="24"/>
          <w:szCs w:val="24"/>
          <w:lang w:val="en-US" w:eastAsia="zh-CN"/>
        </w:rPr>
        <w:t>于</w:t>
      </w:r>
      <w:r>
        <w:rPr>
          <w:rFonts w:hint="eastAsia" w:ascii="宋体" w:hAnsi="宋体" w:eastAsia="宋体" w:cs="宋体"/>
          <w:color w:val="auto"/>
          <w:sz w:val="24"/>
          <w:szCs w:val="24"/>
          <w:lang w:eastAsia="zh-CN"/>
        </w:rPr>
        <w:t>检修未验收合格的设备，一定要维修到位，直至甲方满意。如维修两次后，还不能达到甲方满意，甲方可单方解除本协议，并要求乙方按合同总金额的百分之三十承担违约责任。</w:t>
      </w:r>
    </w:p>
    <w:p w14:paraId="7326971C">
      <w:pPr>
        <w:numPr>
          <w:ilvl w:val="0"/>
          <w:numId w:val="0"/>
        </w:numPr>
        <w:kinsoku w:val="0"/>
        <w:autoSpaceDE w:val="0"/>
        <w:autoSpaceDN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、备品备件</w:t>
      </w:r>
    </w:p>
    <w:p w14:paraId="5447B14A">
      <w:pPr>
        <w:numPr>
          <w:ilvl w:val="0"/>
          <w:numId w:val="0"/>
        </w:numPr>
        <w:kinsoku w:val="0"/>
        <w:autoSpaceDE w:val="0"/>
        <w:autoSpaceDN w:val="0"/>
        <w:adjustRightInd w:val="0"/>
        <w:snapToGrid w:val="0"/>
        <w:spacing w:line="360" w:lineRule="auto"/>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为保证维修的及时性，对配件的使用寿命，更换周期进行评估，对于临期更换的备品备件，提前跟厂家订货备货，费用乙方承担。</w:t>
      </w:r>
    </w:p>
    <w:p w14:paraId="0B7BAE41">
      <w:pPr>
        <w:numPr>
          <w:ilvl w:val="0"/>
          <w:numId w:val="0"/>
        </w:numPr>
        <w:kinsoku w:val="0"/>
        <w:autoSpaceDE w:val="0"/>
        <w:autoSpaceDN w:val="0"/>
        <w:adjustRightInd w:val="0"/>
        <w:snapToGrid w:val="0"/>
        <w:spacing w:line="360" w:lineRule="auto"/>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对与通用部件，按照市场价格报价和比价采购，对与设备的专用部件，直接从厂家订货，订货价格以厂家价格为准，费用乙方承担。</w:t>
      </w:r>
    </w:p>
    <w:p w14:paraId="0FC362AC">
      <w:pPr>
        <w:numPr>
          <w:ilvl w:val="0"/>
          <w:numId w:val="0"/>
        </w:numPr>
        <w:kinsoku w:val="0"/>
        <w:autoSpaceDE w:val="0"/>
        <w:autoSpaceDN w:val="0"/>
        <w:adjustRightInd w:val="0"/>
        <w:snapToGrid w:val="0"/>
        <w:spacing w:line="360" w:lineRule="auto"/>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超过5万的单个维修配件，需上报用户，经用户确认后，由甲方采购，费用甲方承担。</w:t>
      </w:r>
    </w:p>
    <w:p w14:paraId="15A496F5">
      <w:pPr>
        <w:numPr>
          <w:ilvl w:val="0"/>
          <w:numId w:val="0"/>
        </w:numPr>
        <w:kinsoku w:val="0"/>
        <w:autoSpaceDE w:val="0"/>
        <w:autoSpaceDN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、安全管理计划</w:t>
      </w:r>
    </w:p>
    <w:p w14:paraId="139155D6">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严格遵守国家、地方、行业及企业所适用的安全规则，严格执行相关法律法规以及遵守甲方的相关制度及规定。</w:t>
      </w:r>
    </w:p>
    <w:p w14:paraId="040CC2FC">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对所有的工程师进行安全知识培训，以及常规操作中的安全注意事项讲解，提高工程师工作过程中的安全以及自我保护意识。</w:t>
      </w:r>
    </w:p>
    <w:p w14:paraId="20A54A7F">
      <w:pPr>
        <w:spacing w:line="360" w:lineRule="auto"/>
        <w:ind w:firstLine="240" w:firstLineChars="1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严格执行甲方所有安全要求和规定，自觉接受监督检查。负责业务执行过程中作业现场所有人员、</w:t>
      </w:r>
      <w:r>
        <w:rPr>
          <w:rFonts w:hint="eastAsia" w:ascii="宋体" w:hAnsi="宋体" w:eastAsia="宋体" w:cs="宋体"/>
          <w:color w:val="auto"/>
          <w:sz w:val="24"/>
          <w:szCs w:val="24"/>
          <w:lang w:val="en-US" w:eastAsia="zh-CN"/>
        </w:rPr>
        <w:t>财产</w:t>
      </w:r>
      <w:r>
        <w:rPr>
          <w:rFonts w:hint="eastAsia" w:ascii="宋体" w:hAnsi="宋体" w:eastAsia="宋体" w:cs="宋体"/>
          <w:color w:val="auto"/>
          <w:sz w:val="24"/>
          <w:szCs w:val="24"/>
        </w:rPr>
        <w:t>安全。</w:t>
      </w:r>
      <w:r>
        <w:rPr>
          <w:rFonts w:hint="eastAsia" w:ascii="宋体" w:hAnsi="宋体" w:eastAsia="宋体" w:cs="宋体"/>
          <w:color w:val="auto"/>
          <w:sz w:val="24"/>
          <w:szCs w:val="24"/>
          <w:lang w:val="en-US" w:eastAsia="zh-CN"/>
        </w:rPr>
        <w:t>因乙方或乙方人员违反安全要求和规定，给甲方造成损失，甲方有权要求乙方全额赔偿。</w:t>
      </w:r>
    </w:p>
    <w:p w14:paraId="303F394F">
      <w:pPr>
        <w:spacing w:line="360" w:lineRule="auto"/>
        <w:ind w:firstLine="240" w:firstLineChars="1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操作人员上岗，必须按规定穿戴合格的防护用品。乙方负责人和安全检查员应随时检查劳动防护用品的穿戴情况，不按规定穿戴防护用品的人员不得上岗。</w:t>
      </w:r>
    </w:p>
    <w:p w14:paraId="464BF678">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）服务期限：</w:t>
      </w:r>
      <w:r>
        <w:rPr>
          <w:rFonts w:hint="eastAsia" w:ascii="宋体" w:hAnsi="宋体" w:eastAsia="宋体" w:cs="宋体"/>
          <w:color w:val="auto"/>
          <w:sz w:val="24"/>
          <w:szCs w:val="24"/>
          <w:lang w:val="en-US" w:eastAsia="zh-CN"/>
        </w:rPr>
        <w:t>2025</w:t>
      </w:r>
      <w:r>
        <w:rPr>
          <w:rFonts w:hint="eastAsia" w:ascii="宋体" w:hAnsi="宋体" w:eastAsia="宋体" w:cs="宋体"/>
          <w:color w:val="auto"/>
          <w:sz w:val="24"/>
          <w:szCs w:val="24"/>
        </w:rPr>
        <w:t>年 XX 月 XX 日至</w:t>
      </w:r>
      <w:r>
        <w:rPr>
          <w:rFonts w:hint="eastAsia" w:ascii="宋体" w:hAnsi="宋体" w:eastAsia="宋体" w:cs="宋体"/>
          <w:color w:val="auto"/>
          <w:sz w:val="24"/>
          <w:szCs w:val="24"/>
          <w:lang w:val="en-US" w:eastAsia="zh-CN"/>
        </w:rPr>
        <w:t>2026</w:t>
      </w:r>
      <w:r>
        <w:rPr>
          <w:rFonts w:hint="eastAsia" w:ascii="宋体" w:hAnsi="宋体" w:eastAsia="宋体" w:cs="宋体"/>
          <w:color w:val="auto"/>
          <w:sz w:val="24"/>
          <w:szCs w:val="24"/>
        </w:rPr>
        <w:t>年 XX 月 XX 日</w:t>
      </w:r>
    </w:p>
    <w:p w14:paraId="0693793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三、甲方权利及责任</w:t>
      </w:r>
    </w:p>
    <w:p w14:paraId="52E57824">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协助安排</w:t>
      </w:r>
      <w:r>
        <w:rPr>
          <w:rFonts w:hint="eastAsia" w:ascii="宋体" w:hAnsi="宋体" w:eastAsia="宋体" w:cs="宋体"/>
          <w:color w:val="auto"/>
          <w:sz w:val="24"/>
          <w:szCs w:val="24"/>
        </w:rPr>
        <w:t>乙方技术服务人员在现场系统运行维护的工作场所。</w:t>
      </w:r>
    </w:p>
    <w:p w14:paraId="7B1CDA0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（2）对乙方技术服务人员技术能力、工作态度进行考核。对不符合要求的技术服务人员，甲方有权利要求乙方更换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乙方应无条件予以执行</w:t>
      </w:r>
      <w:r>
        <w:rPr>
          <w:rFonts w:hint="eastAsia" w:ascii="宋体" w:hAnsi="宋体" w:eastAsia="宋体" w:cs="宋体"/>
          <w:color w:val="auto"/>
          <w:sz w:val="24"/>
          <w:szCs w:val="24"/>
        </w:rPr>
        <w:t>。</w:t>
      </w:r>
    </w:p>
    <w:p w14:paraId="73C0EFA2">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（3）对乙方履行合同责任和义务的工作计划和工作情况进行监督，对乙方日常工作的质量、安全措施等进行监督，对不合格的项目要求乙方及时整改并进行处罚。</w:t>
      </w:r>
    </w:p>
    <w:p w14:paraId="254BD937">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（4）尽可能协助乙方协调在服务工作中与相关单位的关系。</w:t>
      </w:r>
    </w:p>
    <w:p w14:paraId="75754A9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（5）按本合同规定的付款方式支付合同款项。</w:t>
      </w:r>
    </w:p>
    <w:p w14:paraId="4A144B33">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（6）本合同规定的其他一切权利、义务和责任。</w:t>
      </w:r>
    </w:p>
    <w:p w14:paraId="23DDA31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四、乙方权利与责任</w:t>
      </w:r>
    </w:p>
    <w:p w14:paraId="18E94B6B">
      <w:pPr>
        <w:spacing w:line="36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（1）指派</w:t>
      </w:r>
      <w:r>
        <w:rPr>
          <w:rFonts w:hint="eastAsia" w:ascii="宋体" w:hAnsi="宋体" w:eastAsia="宋体" w:cs="宋体"/>
          <w:color w:val="auto"/>
          <w:sz w:val="24"/>
          <w:szCs w:val="24"/>
          <w:lang w:val="en-US" w:eastAsia="zh-CN"/>
        </w:rPr>
        <w:t>2名</w:t>
      </w:r>
      <w:r>
        <w:rPr>
          <w:rFonts w:hint="eastAsia" w:ascii="宋体" w:hAnsi="宋体" w:eastAsia="宋体" w:cs="宋体"/>
          <w:b/>
          <w:bCs/>
          <w:color w:val="auto"/>
          <w:sz w:val="24"/>
          <w:szCs w:val="24"/>
          <w:u w:val="single"/>
          <w:lang w:val="en-US" w:eastAsia="zh-CN"/>
        </w:rPr>
        <w:t>项目联系人</w:t>
      </w:r>
      <w:r>
        <w:rPr>
          <w:rFonts w:hint="eastAsia" w:ascii="宋体" w:hAnsi="宋体" w:eastAsia="宋体" w:cs="宋体"/>
          <w:color w:val="auto"/>
          <w:sz w:val="24"/>
          <w:szCs w:val="24"/>
        </w:rPr>
        <w:t>，在联系不到主联络人时</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承担主联络人</w:t>
      </w:r>
      <w:r>
        <w:rPr>
          <w:rFonts w:hint="eastAsia" w:ascii="宋体" w:hAnsi="宋体" w:eastAsia="宋体" w:cs="宋体"/>
          <w:color w:val="auto"/>
          <w:sz w:val="24"/>
          <w:szCs w:val="24"/>
          <w:lang w:eastAsia="zh-CN"/>
        </w:rPr>
        <w:t>不到位的违约责任，</w:t>
      </w:r>
      <w:r>
        <w:rPr>
          <w:rFonts w:hint="eastAsia" w:ascii="宋体" w:hAnsi="宋体" w:eastAsia="宋体" w:cs="宋体"/>
          <w:color w:val="auto"/>
          <w:sz w:val="24"/>
          <w:szCs w:val="24"/>
          <w:lang w:val="en-US" w:eastAsia="zh-CN"/>
        </w:rPr>
        <w:t>乙方每次支付违约金1000元</w:t>
      </w:r>
      <w:r>
        <w:rPr>
          <w:rFonts w:hint="eastAsia" w:ascii="宋体" w:hAnsi="宋体" w:eastAsia="宋体" w:cs="宋体"/>
          <w:color w:val="auto"/>
          <w:sz w:val="24"/>
          <w:szCs w:val="24"/>
          <w:lang w:eastAsia="zh-CN"/>
        </w:rPr>
        <w:t>。</w:t>
      </w:r>
    </w:p>
    <w:p w14:paraId="1CD2652D">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（2）按照本合同的服务内容，有计划地安排符合资格的人员到甲方现场工作，按时高质量履行合同各项责任和义务。</w:t>
      </w:r>
    </w:p>
    <w:p w14:paraId="25E31612">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（3）乙方应接受甲方对其合同执行情况、工作完成情况的监督、检查，对不符合要求的工作情况</w:t>
      </w:r>
      <w:r>
        <w:rPr>
          <w:rFonts w:hint="eastAsia" w:ascii="宋体" w:hAnsi="宋体" w:eastAsia="宋体" w:cs="宋体"/>
          <w:color w:val="auto"/>
          <w:sz w:val="24"/>
          <w:szCs w:val="24"/>
          <w:lang w:val="en-US" w:eastAsia="zh-CN"/>
        </w:rPr>
        <w:t>无条件</w:t>
      </w:r>
      <w:r>
        <w:rPr>
          <w:rFonts w:hint="eastAsia" w:ascii="宋体" w:hAnsi="宋体" w:eastAsia="宋体" w:cs="宋体"/>
          <w:color w:val="auto"/>
          <w:sz w:val="24"/>
          <w:szCs w:val="24"/>
        </w:rPr>
        <w:t>按甲方要求及时整改。</w:t>
      </w:r>
    </w:p>
    <w:p w14:paraId="0D8D83F2">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（4）根据本合同约定取得服务费。</w:t>
      </w:r>
    </w:p>
    <w:p w14:paraId="6FD34B02">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（5）乙方若要更换项目负责人，需提前5个工作日向甲方提出书面申请</w:t>
      </w:r>
      <w:r>
        <w:rPr>
          <w:rFonts w:hint="eastAsia" w:ascii="宋体" w:hAnsi="宋体" w:eastAsia="宋体" w:cs="宋体"/>
          <w:color w:val="auto"/>
          <w:sz w:val="24"/>
          <w:szCs w:val="24"/>
          <w:lang w:val="en-US" w:eastAsia="zh-CN"/>
        </w:rPr>
        <w:t>并</w:t>
      </w:r>
      <w:r>
        <w:rPr>
          <w:rFonts w:hint="eastAsia" w:ascii="宋体" w:hAnsi="宋体" w:eastAsia="宋体" w:cs="宋体"/>
          <w:color w:val="auto"/>
          <w:sz w:val="24"/>
          <w:szCs w:val="24"/>
        </w:rPr>
        <w:t>征得甲方同意后方可执行。</w:t>
      </w:r>
    </w:p>
    <w:p w14:paraId="0A8882FA">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（6）乙方在工作中造成的安全事故，相应责任及发生的费用全部由乙方承担。</w:t>
      </w:r>
    </w:p>
    <w:p w14:paraId="209CFA11">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（7）乙方由于自己原因未履行本合同约定的全部或部分责任或义务而造成甲方损失的，相应责任及补救费用全部由乙方承担。乙方由于自己未按设备和系统运行维护技术规范和操作规程履行任务、或自己其</w:t>
      </w:r>
      <w:r>
        <w:rPr>
          <w:rFonts w:hint="eastAsia" w:ascii="宋体" w:hAnsi="宋体" w:eastAsia="宋体" w:cs="宋体"/>
          <w:color w:val="auto"/>
          <w:sz w:val="24"/>
          <w:szCs w:val="24"/>
          <w:lang w:val="en-US" w:eastAsia="zh-CN"/>
        </w:rPr>
        <w:t>他</w:t>
      </w:r>
      <w:r>
        <w:rPr>
          <w:rFonts w:hint="eastAsia" w:ascii="宋体" w:hAnsi="宋体" w:eastAsia="宋体" w:cs="宋体"/>
          <w:color w:val="auto"/>
          <w:sz w:val="24"/>
          <w:szCs w:val="24"/>
        </w:rPr>
        <w:t>人为原因造成甲方设备或系统损坏，乙方须负责修复，</w:t>
      </w:r>
      <w:r>
        <w:rPr>
          <w:rFonts w:hint="eastAsia" w:ascii="宋体" w:hAnsi="宋体" w:eastAsia="宋体" w:cs="宋体"/>
          <w:color w:val="auto"/>
          <w:sz w:val="24"/>
          <w:szCs w:val="24"/>
          <w:lang w:val="en-US" w:eastAsia="zh-CN"/>
        </w:rPr>
        <w:t>无法修复时乙方应予以更换，</w:t>
      </w:r>
      <w:r>
        <w:rPr>
          <w:rFonts w:hint="eastAsia" w:ascii="宋体" w:hAnsi="宋体" w:eastAsia="宋体" w:cs="宋体"/>
          <w:color w:val="auto"/>
          <w:sz w:val="24"/>
          <w:szCs w:val="24"/>
        </w:rPr>
        <w:t>相应责任及发生的费用全部由乙方承担。</w:t>
      </w:r>
    </w:p>
    <w:p w14:paraId="12C6447F">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（8）除甲方书面同意外，乙方不得部分或全部转让其应履行的本合同项下的责任和义务。</w:t>
      </w:r>
    </w:p>
    <w:p w14:paraId="1FE2CBAA">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（9）本合同规定的其他一切权利、义务和责任。</w:t>
      </w:r>
    </w:p>
    <w:p w14:paraId="39D7AB9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五、合同完工验收</w:t>
      </w:r>
    </w:p>
    <w:p w14:paraId="4047E07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运维期满</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甲方提出书面申请后，</w:t>
      </w:r>
      <w:r>
        <w:rPr>
          <w:rFonts w:hint="eastAsia" w:ascii="宋体" w:hAnsi="宋体" w:eastAsia="宋体" w:cs="宋体"/>
          <w:color w:val="auto"/>
          <w:sz w:val="24"/>
          <w:szCs w:val="24"/>
          <w:lang w:eastAsia="zh-CN"/>
        </w:rPr>
        <w:t>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磋商文件及响应文件、澄清、及国家相应的标准、规范等为依据</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验收产生的全部费用均由乙方承担。</w:t>
      </w:r>
    </w:p>
    <w:p w14:paraId="28DFEEA1">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（1）验收目的</w:t>
      </w:r>
    </w:p>
    <w:p w14:paraId="4849E6A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对合同执行情况、乙方的服务质量等进行全面检查和验收。</w:t>
      </w:r>
    </w:p>
    <w:p w14:paraId="1A74B136">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（2）验收内容</w:t>
      </w:r>
    </w:p>
    <w:p w14:paraId="216339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1.乙方提交的维保服务总结报告。</w:t>
      </w:r>
    </w:p>
    <w:p w14:paraId="0311D26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2.乙方提交的日常维护记录。</w:t>
      </w:r>
    </w:p>
    <w:p w14:paraId="164161A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3.乙方提交的维修记录。</w:t>
      </w:r>
    </w:p>
    <w:p w14:paraId="4B96A996">
      <w:pPr>
        <w:spacing w:line="36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（3）验收结论</w:t>
      </w:r>
      <w:r>
        <w:rPr>
          <w:rFonts w:hint="eastAsia" w:ascii="宋体" w:hAnsi="宋体" w:eastAsia="宋体" w:cs="宋体"/>
          <w:color w:val="auto"/>
          <w:sz w:val="24"/>
          <w:szCs w:val="24"/>
          <w:lang w:eastAsia="zh-CN"/>
        </w:rPr>
        <w:t>。</w:t>
      </w:r>
    </w:p>
    <w:p w14:paraId="1EA06C5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签署是否同意通过验收的验收报告。</w:t>
      </w:r>
    </w:p>
    <w:p w14:paraId="2DF8433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若因乙方未尽服务责任而存在故障或重大故障隐患，则乙方须负责排除该故障或故障隐患后，方可通过验收。</w:t>
      </w:r>
    </w:p>
    <w:p w14:paraId="0C1C28A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（4）验收会相关费用由乙方负责。</w:t>
      </w:r>
    </w:p>
    <w:p w14:paraId="2521CF2D">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六、合同价格</w:t>
      </w:r>
    </w:p>
    <w:p w14:paraId="248AC85E">
      <w:pPr>
        <w:spacing w:line="360" w:lineRule="auto"/>
        <w:ind w:firstLine="240" w:firstLineChars="100"/>
        <w:rPr>
          <w:rFonts w:hint="eastAsia" w:ascii="宋体" w:hAnsi="宋体" w:eastAsia="宋体" w:cs="宋体"/>
          <w:color w:val="auto"/>
          <w:sz w:val="24"/>
          <w:szCs w:val="24"/>
          <w:u w:val="single"/>
        </w:rPr>
      </w:pPr>
      <w:r>
        <w:rPr>
          <w:rFonts w:hint="eastAsia" w:ascii="宋体" w:hAnsi="宋体" w:eastAsia="宋体" w:cs="宋体"/>
          <w:color w:val="auto"/>
          <w:sz w:val="24"/>
          <w:szCs w:val="24"/>
        </w:rPr>
        <w:t>（1）</w:t>
      </w:r>
      <w:r>
        <w:rPr>
          <w:rFonts w:hint="eastAsia" w:ascii="宋体" w:hAnsi="宋体" w:eastAsia="宋体" w:cs="宋体"/>
          <w:b/>
          <w:bCs/>
          <w:color w:val="auto"/>
          <w:sz w:val="24"/>
          <w:szCs w:val="24"/>
        </w:rPr>
        <w:t>合同总价：</w:t>
      </w:r>
      <w:r>
        <w:rPr>
          <w:rFonts w:hint="eastAsia" w:ascii="宋体" w:hAnsi="宋体" w:eastAsia="宋体" w:cs="宋体"/>
          <w:b/>
          <w:bCs/>
          <w:color w:val="auto"/>
          <w:sz w:val="24"/>
          <w:szCs w:val="24"/>
          <w:u w:val="single"/>
        </w:rPr>
        <w:t>人民币大写</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元整 ( ¥</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.00元）</w:t>
      </w:r>
    </w:p>
    <w:p w14:paraId="7418F35E">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14:paraId="02E464E3">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七、付款方式</w:t>
      </w:r>
    </w:p>
    <w:p w14:paraId="2F8F44CB">
      <w:pPr>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付款方式：合同签订后，</w:t>
      </w:r>
      <w:r>
        <w:rPr>
          <w:rFonts w:hint="eastAsia" w:ascii="宋体" w:hAnsi="宋体" w:eastAsia="宋体" w:cs="宋体"/>
          <w:b w:val="0"/>
          <w:bCs w:val="0"/>
          <w:color w:val="auto"/>
          <w:sz w:val="24"/>
          <w:szCs w:val="24"/>
          <w:lang w:val="en-US" w:eastAsia="zh-CN"/>
        </w:rPr>
        <w:t>15日内，</w:t>
      </w:r>
      <w:r>
        <w:rPr>
          <w:rFonts w:hint="eastAsia" w:ascii="宋体" w:hAnsi="宋体" w:eastAsia="宋体" w:cs="宋体"/>
          <w:b w:val="0"/>
          <w:bCs w:val="0"/>
          <w:color w:val="auto"/>
          <w:sz w:val="24"/>
          <w:szCs w:val="24"/>
        </w:rPr>
        <w:t>支付合同总价款</w:t>
      </w:r>
      <w:r>
        <w:rPr>
          <w:rFonts w:hint="eastAsia" w:ascii="宋体" w:hAnsi="宋体" w:eastAsia="宋体" w:cs="宋体"/>
          <w:b w:val="0"/>
          <w:bCs w:val="0"/>
          <w:color w:val="auto"/>
          <w:sz w:val="24"/>
          <w:szCs w:val="24"/>
          <w:lang w:val="en-US" w:eastAsia="zh-CN"/>
        </w:rPr>
        <w:t>50</w:t>
      </w:r>
      <w:r>
        <w:rPr>
          <w:rFonts w:hint="eastAsia" w:ascii="宋体" w:hAnsi="宋体" w:eastAsia="宋体" w:cs="宋体"/>
          <w:b w:val="0"/>
          <w:bCs w:val="0"/>
          <w:color w:val="auto"/>
          <w:sz w:val="24"/>
          <w:szCs w:val="24"/>
        </w:rPr>
        <w:t>%预付款，项目结束后根据验收情况，支付剩余合同款。</w:t>
      </w:r>
      <w:r>
        <w:rPr>
          <w:rFonts w:hint="eastAsia" w:ascii="宋体" w:hAnsi="宋体" w:eastAsia="宋体" w:cs="宋体"/>
          <w:b w:val="0"/>
          <w:bCs w:val="0"/>
          <w:color w:val="auto"/>
          <w:sz w:val="24"/>
          <w:szCs w:val="24"/>
          <w:lang w:val="en-US" w:eastAsia="zh-CN"/>
        </w:rPr>
        <w:t>甲方转账前，乙方需向甲方开具税率为   %的相应金额增值税普通发票，否则，甲方有权迟延付款。</w:t>
      </w:r>
    </w:p>
    <w:p w14:paraId="12429158">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转账信息：</w:t>
      </w:r>
    </w:p>
    <w:p w14:paraId="03C6A952">
      <w:pPr>
        <w:spacing w:line="360" w:lineRule="auto"/>
        <w:rPr>
          <w:rFonts w:hint="eastAsia" w:ascii="宋体" w:hAnsi="宋体" w:eastAsia="宋体" w:cs="宋体"/>
          <w:b/>
          <w:bCs/>
          <w:color w:val="auto"/>
          <w:sz w:val="24"/>
          <w:szCs w:val="24"/>
        </w:rPr>
      </w:pPr>
    </w:p>
    <w:p w14:paraId="12675C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八、违约责任</w:t>
      </w:r>
    </w:p>
    <w:p w14:paraId="37806D7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1.乙方提供的服务不符合招标文件、投标文件或本合同规定的，甲方有权拒付，并且乙方须向甲方支付本合同总价</w:t>
      </w:r>
      <w:r>
        <w:rPr>
          <w:rFonts w:hint="eastAsia" w:ascii="宋体" w:hAnsi="宋体" w:eastAsia="宋体" w:cs="宋体"/>
          <w:color w:val="auto"/>
          <w:sz w:val="24"/>
          <w:szCs w:val="24"/>
          <w:lang w:eastAsia="zh-CN"/>
        </w:rPr>
        <w:t>30</w:t>
      </w:r>
      <w:r>
        <w:rPr>
          <w:rFonts w:hint="eastAsia" w:ascii="宋体" w:hAnsi="宋体" w:eastAsia="宋体" w:cs="宋体"/>
          <w:color w:val="auto"/>
          <w:sz w:val="24"/>
          <w:szCs w:val="24"/>
        </w:rPr>
        <w:t>%的违约金。</w:t>
      </w:r>
    </w:p>
    <w:p w14:paraId="695C3A4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2.乙方未能按本合同规定时间提供服务，从逾期之日起每日按本合同总价3‰的数额向甲方支付违约金；逾期半个月以上的，甲方有权</w:t>
      </w:r>
      <w:r>
        <w:rPr>
          <w:rFonts w:hint="eastAsia" w:ascii="宋体" w:hAnsi="宋体" w:eastAsia="宋体" w:cs="宋体"/>
          <w:color w:val="auto"/>
          <w:sz w:val="24"/>
          <w:szCs w:val="24"/>
          <w:lang w:eastAsia="zh-CN"/>
        </w:rPr>
        <w:t>单方</w:t>
      </w:r>
      <w:r>
        <w:rPr>
          <w:rFonts w:hint="eastAsia" w:ascii="宋体" w:hAnsi="宋体" w:eastAsia="宋体" w:cs="宋体"/>
          <w:color w:val="auto"/>
          <w:sz w:val="24"/>
          <w:szCs w:val="24"/>
        </w:rPr>
        <w:t>终止</w:t>
      </w:r>
      <w:r>
        <w:rPr>
          <w:rFonts w:hint="eastAsia" w:ascii="宋体" w:hAnsi="宋体" w:eastAsia="宋体" w:cs="宋体"/>
          <w:color w:val="auto"/>
          <w:sz w:val="24"/>
          <w:szCs w:val="24"/>
          <w:lang w:eastAsia="zh-CN"/>
        </w:rPr>
        <w:t>或解除本</w:t>
      </w:r>
      <w:r>
        <w:rPr>
          <w:rFonts w:hint="eastAsia" w:ascii="宋体" w:hAnsi="宋体" w:eastAsia="宋体" w:cs="宋体"/>
          <w:color w:val="auto"/>
          <w:sz w:val="24"/>
          <w:szCs w:val="24"/>
        </w:rPr>
        <w:t>合同，</w:t>
      </w:r>
      <w:r>
        <w:rPr>
          <w:rFonts w:hint="eastAsia" w:ascii="宋体" w:hAnsi="宋体" w:eastAsia="宋体" w:cs="宋体"/>
          <w:color w:val="auto"/>
          <w:sz w:val="24"/>
          <w:szCs w:val="24"/>
          <w:lang w:eastAsia="zh-CN"/>
        </w:rPr>
        <w:t>并要求乙方按合同总价款的百分之三十承担违约责任。</w:t>
      </w:r>
    </w:p>
    <w:p w14:paraId="121D62E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3、甲方无正当理由拒绝乙方成果，到期拒付服务款项的，甲方向乙方</w:t>
      </w:r>
      <w:r>
        <w:rPr>
          <w:rFonts w:hint="eastAsia" w:ascii="宋体" w:hAnsi="宋体" w:eastAsia="宋体" w:cs="宋体"/>
          <w:color w:val="auto"/>
          <w:sz w:val="24"/>
          <w:szCs w:val="24"/>
          <w:lang w:val="en-US" w:eastAsia="zh-CN"/>
        </w:rPr>
        <w:t>按照银行间同业拆建中心公布的一年期贷款市场报价利率支付违约金</w:t>
      </w:r>
      <w:r>
        <w:rPr>
          <w:rFonts w:hint="eastAsia" w:ascii="宋体" w:hAnsi="宋体" w:eastAsia="宋体" w:cs="宋体"/>
          <w:color w:val="auto"/>
          <w:sz w:val="24"/>
          <w:szCs w:val="24"/>
        </w:rPr>
        <w:t>。</w:t>
      </w:r>
    </w:p>
    <w:p w14:paraId="079D993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4.其他违约责任按《中华人民共和国民法典》处理。</w:t>
      </w:r>
    </w:p>
    <w:p w14:paraId="0FCD608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九、争端的解决</w:t>
      </w:r>
    </w:p>
    <w:p w14:paraId="7C58F4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甲、乙双方在履行合同时发生争议，可以和解或者向有关部门或机构申请调解。当事人不愿和解、调解或者和解、调解不成的，双方可以在本合同专用条款内约定</w:t>
      </w:r>
      <w:r>
        <w:rPr>
          <w:rFonts w:hint="eastAsia" w:ascii="宋体" w:hAnsi="宋体" w:eastAsia="宋体" w:cs="宋体"/>
          <w:color w:val="auto"/>
          <w:sz w:val="24"/>
          <w:szCs w:val="24"/>
          <w:lang w:eastAsia="zh-CN"/>
        </w:rPr>
        <w:t>第二种</w:t>
      </w:r>
      <w:r>
        <w:rPr>
          <w:rFonts w:hint="eastAsia" w:ascii="宋体" w:hAnsi="宋体" w:eastAsia="宋体" w:cs="宋体"/>
          <w:color w:val="auto"/>
          <w:sz w:val="24"/>
          <w:szCs w:val="24"/>
        </w:rPr>
        <w:t>方式解决争议：</w:t>
      </w:r>
    </w:p>
    <w:p w14:paraId="7A4A072D">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（1）双方达成仲裁协议，向约定的西安市仲裁委员会申请仲裁；</w:t>
      </w:r>
    </w:p>
    <w:p w14:paraId="160415C9">
      <w:pPr>
        <w:pStyle w:val="3"/>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lang w:eastAsia="zh-CN"/>
        </w:rPr>
        <w:t>甲方所在地人民法院</w:t>
      </w:r>
      <w:r>
        <w:rPr>
          <w:rFonts w:hint="eastAsia" w:ascii="宋体" w:hAnsi="宋体" w:eastAsia="宋体" w:cs="宋体"/>
          <w:color w:val="auto"/>
          <w:sz w:val="24"/>
          <w:szCs w:val="24"/>
        </w:rPr>
        <w:t>起诉。</w:t>
      </w:r>
    </w:p>
    <w:p w14:paraId="3983C4A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十、保密</w:t>
      </w:r>
    </w:p>
    <w:p w14:paraId="6D3BBAD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甲乙双方保密义务：</w:t>
      </w:r>
    </w:p>
    <w:p w14:paraId="2CA559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（1）双方为本合同条款和合同金额保密。</w:t>
      </w:r>
    </w:p>
    <w:p w14:paraId="0522C8AB">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乙方所有参与本项目的服务人员必须严格遵守保密守则，不得向其他公司和人员泄露被维保仪器的任何技术资料和数据，违反者将被严肃处理。若因此造成甲方经济损失或名誉损失，乙方和相关负责人将被依法追究法律责任</w:t>
      </w:r>
      <w:r>
        <w:rPr>
          <w:rFonts w:hint="eastAsia" w:ascii="宋体" w:hAnsi="宋体" w:eastAsia="宋体" w:cs="宋体"/>
          <w:color w:val="auto"/>
          <w:sz w:val="24"/>
          <w:szCs w:val="24"/>
          <w:lang w:eastAsia="zh-CN"/>
        </w:rPr>
        <w:t>。</w:t>
      </w:r>
    </w:p>
    <w:p w14:paraId="533939D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（3）在本合同履行完毕后，乙方应全部归还在合同执行过程中甲方提供给乙方的一切资料。</w:t>
      </w:r>
    </w:p>
    <w:p w14:paraId="24AD00C3">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十一、合同生效</w:t>
      </w:r>
    </w:p>
    <w:p w14:paraId="1D70C10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（1）本合同经双方授权代表签字盖章后立即生效，合同签字日期以最后一个签字日为准。</w:t>
      </w:r>
    </w:p>
    <w:p w14:paraId="763E5EF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（2）本合同一式肆份，以中文书写，甲方叁份，乙方壹份，甲、乙双方签字盖章后生效，具同等效力。</w:t>
      </w:r>
    </w:p>
    <w:p w14:paraId="60E2E9B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（3）如需修改或补充合同内容，应经甲方、乙方协商，共同签署书面修改或补充协议。该协议将作为本合同不可分割的组成部分。</w:t>
      </w:r>
    </w:p>
    <w:p w14:paraId="5C497D3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十二、其他</w:t>
      </w:r>
    </w:p>
    <w:p w14:paraId="70C105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若有未详尽事宜，甲、乙双方应协商解决，必要时签署补充协议成为本合同的有效组成部分。</w:t>
      </w:r>
    </w:p>
    <w:p w14:paraId="53826FF4">
      <w:pPr>
        <w:spacing w:line="360" w:lineRule="auto"/>
        <w:rPr>
          <w:rFonts w:hint="eastAsia" w:ascii="宋体" w:hAnsi="宋体" w:eastAsia="宋体" w:cs="宋体"/>
          <w:color w:val="auto"/>
          <w:sz w:val="24"/>
          <w:szCs w:val="24"/>
        </w:rPr>
      </w:pPr>
    </w:p>
    <w:p w14:paraId="2E662996">
      <w:pPr>
        <w:spacing w:line="480" w:lineRule="auto"/>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甲方（盖章）：</w:t>
      </w:r>
      <w:r>
        <w:rPr>
          <w:rFonts w:hint="eastAsia" w:ascii="宋体" w:hAnsi="宋体" w:eastAsia="宋体" w:cs="宋体"/>
          <w:color w:val="auto"/>
          <w:sz w:val="24"/>
          <w:szCs w:val="24"/>
          <w:u w:val="single"/>
        </w:rPr>
        <w:t>西安市环境监测站</w:t>
      </w:r>
      <w:r>
        <w:rPr>
          <w:rFonts w:hint="eastAsia" w:ascii="宋体" w:hAnsi="宋体" w:eastAsia="宋体" w:cs="宋体"/>
          <w:color w:val="auto"/>
          <w:sz w:val="24"/>
          <w:szCs w:val="24"/>
        </w:rPr>
        <w:t xml:space="preserve">   乙方（盖章）：</w:t>
      </w:r>
      <w:r>
        <w:rPr>
          <w:rFonts w:hint="eastAsia" w:ascii="宋体" w:hAnsi="宋体" w:eastAsia="宋体" w:cs="宋体"/>
          <w:color w:val="auto"/>
          <w:sz w:val="24"/>
          <w:szCs w:val="24"/>
          <w:u w:val="single"/>
          <w:lang w:val="en-US" w:eastAsia="zh-CN"/>
        </w:rPr>
        <w:t xml:space="preserve">                            </w:t>
      </w:r>
    </w:p>
    <w:p w14:paraId="598B1BE3">
      <w:pPr>
        <w:spacing w:line="480" w:lineRule="auto"/>
        <w:ind w:left="4800" w:hanging="4800" w:hangingChars="20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西安市长安区建业三路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lang w:val="en-US" w:eastAsia="zh-CN"/>
        </w:rPr>
        <w:t xml:space="preserve">                                  </w:t>
      </w:r>
    </w:p>
    <w:p w14:paraId="796D3058">
      <w:pPr>
        <w:spacing w:line="480" w:lineRule="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lang w:val="en-US" w:eastAsia="zh-CN"/>
        </w:rPr>
        <w:t xml:space="preserve">                           </w:t>
      </w:r>
    </w:p>
    <w:p w14:paraId="6F16C8A7">
      <w:pPr>
        <w:spacing w:line="480" w:lineRule="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经办人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或其委托代理人：</w:t>
      </w:r>
      <w:r>
        <w:rPr>
          <w:rFonts w:hint="eastAsia" w:ascii="宋体" w:hAnsi="宋体" w:eastAsia="宋体" w:cs="宋体"/>
          <w:color w:val="auto"/>
          <w:sz w:val="24"/>
          <w:szCs w:val="24"/>
          <w:u w:val="single"/>
          <w:lang w:val="en-US" w:eastAsia="zh-CN"/>
        </w:rPr>
        <w:t xml:space="preserve">                       </w:t>
      </w:r>
    </w:p>
    <w:p w14:paraId="5E0B4969">
      <w:pPr>
        <w:spacing w:line="480" w:lineRule="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029-85910156 </w:t>
      </w:r>
      <w:r>
        <w:rPr>
          <w:rFonts w:hint="eastAsia" w:ascii="宋体" w:hAnsi="宋体" w:eastAsia="宋体" w:cs="宋体"/>
          <w:color w:val="auto"/>
          <w:sz w:val="24"/>
          <w:szCs w:val="24"/>
        </w:rPr>
        <w:t xml:space="preserve">             联系电话：</w:t>
      </w:r>
      <w:r>
        <w:rPr>
          <w:rFonts w:hint="eastAsia" w:ascii="宋体" w:hAnsi="宋体" w:eastAsia="宋体" w:cs="宋体"/>
          <w:color w:val="auto"/>
          <w:sz w:val="24"/>
          <w:szCs w:val="24"/>
          <w:u w:val="single"/>
          <w:lang w:val="en-US" w:eastAsia="zh-CN"/>
        </w:rPr>
        <w:t xml:space="preserve">                             </w:t>
      </w:r>
    </w:p>
    <w:p w14:paraId="2675406B">
      <w:pPr>
        <w:spacing w:line="48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签订日期：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年     月    日</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签订日期：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月    日</w:t>
      </w:r>
    </w:p>
    <w:p w14:paraId="06888158">
      <w:pPr>
        <w:rPr>
          <w:rFonts w:hint="eastAsia" w:ascii="宋体" w:hAnsi="宋体" w:eastAsia="宋体" w:cs="宋体"/>
          <w:color w:val="auto"/>
          <w:sz w:val="28"/>
          <w:szCs w:val="28"/>
        </w:rPr>
      </w:pPr>
      <w:r>
        <w:rPr>
          <w:rFonts w:hint="eastAsia" w:ascii="宋体" w:hAnsi="宋体" w:eastAsia="宋体" w:cs="宋体"/>
          <w:color w:val="auto"/>
          <w:sz w:val="28"/>
          <w:szCs w:val="28"/>
        </w:rPr>
        <w:br w:type="page"/>
      </w:r>
    </w:p>
    <w:p w14:paraId="73AF409D">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附件 1;维保仪器清单</w:t>
      </w:r>
    </w:p>
    <w:tbl>
      <w:tblPr>
        <w:tblStyle w:val="5"/>
        <w:tblW w:w="9736"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573"/>
        <w:gridCol w:w="1290"/>
        <w:gridCol w:w="850"/>
        <w:gridCol w:w="1156"/>
        <w:gridCol w:w="1384"/>
        <w:gridCol w:w="681"/>
        <w:gridCol w:w="975"/>
        <w:gridCol w:w="279"/>
        <w:gridCol w:w="471"/>
        <w:gridCol w:w="504"/>
        <w:gridCol w:w="306"/>
        <w:gridCol w:w="384"/>
        <w:gridCol w:w="186"/>
        <w:gridCol w:w="461"/>
        <w:gridCol w:w="76"/>
        <w:gridCol w:w="160"/>
      </w:tblGrid>
      <w:tr w14:paraId="67A8EC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CF3DF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12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75D13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仪器名称</w:t>
            </w:r>
          </w:p>
        </w:tc>
        <w:tc>
          <w:tcPr>
            <w:tcW w:w="85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BA1F1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规格型号</w:t>
            </w:r>
          </w:p>
        </w:tc>
        <w:tc>
          <w:tcPr>
            <w:tcW w:w="11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9AC59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生产厂家</w:t>
            </w:r>
          </w:p>
        </w:tc>
        <w:tc>
          <w:tcPr>
            <w:tcW w:w="138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DB7F2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出厂编号</w:t>
            </w:r>
          </w:p>
        </w:tc>
        <w:tc>
          <w:tcPr>
            <w:tcW w:w="68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7ADEC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lIMS编号</w:t>
            </w:r>
          </w:p>
        </w:tc>
        <w:tc>
          <w:tcPr>
            <w:tcW w:w="1254"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27ED9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仪器状态</w:t>
            </w:r>
          </w:p>
        </w:tc>
        <w:tc>
          <w:tcPr>
            <w:tcW w:w="975"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D71A8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出厂日期</w:t>
            </w:r>
          </w:p>
        </w:tc>
        <w:tc>
          <w:tcPr>
            <w:tcW w:w="690"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85865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存放地点</w:t>
            </w:r>
          </w:p>
        </w:tc>
        <w:tc>
          <w:tcPr>
            <w:tcW w:w="647"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603A0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使用科室</w:t>
            </w:r>
          </w:p>
        </w:tc>
        <w:tc>
          <w:tcPr>
            <w:tcW w:w="236" w:type="dxa"/>
            <w:gridSpan w:val="2"/>
            <w:tcBorders>
              <w:top w:val="nil"/>
              <w:left w:val="nil"/>
              <w:bottom w:val="nil"/>
              <w:right w:val="nil"/>
            </w:tcBorders>
          </w:tcPr>
          <w:p w14:paraId="2F8B93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ADE79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2B2A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D1C6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86B7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6890N</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CB18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美国安捷伦公司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84CA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US10150090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E904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SY0005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C479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0ACE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2001年12月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5DB8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B03E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35203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BA42B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F891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6A90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培养箱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67AE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LRH-250A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C098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广东医疗机械厂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4FE2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47599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3E0E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SY0008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F185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7CEC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2003年3月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33D2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C8B7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DC60B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953DD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4510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C362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空盒气压表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D380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DYM3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BDC7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宁波市鄞州姜山仪表厂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CE27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13052409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DF9E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XC0179_1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07E3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7F29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8115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5A5F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004E1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1D549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22ED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A382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空盒气压表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BABA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DYM3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9751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长春气象仪器厂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17B4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464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2678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XC0183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FA7C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D62A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4189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3E2A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C3065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BA334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3DA0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1247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空盒气压表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C7E0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DYM3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CD9F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宁波市鄞州姜山仪表厂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1D3B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13052501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9D56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XC0184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9068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22FC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6CAA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E92E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FB3D8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9070A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783F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3ECE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FD36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BS-224S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8953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赛多利斯</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D088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40960423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19A7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SY0012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D5D8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6631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F506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B129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8EAB3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74D7F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47E3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33E2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A6A5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BP211D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C6F1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赛多利斯</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2F04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40760263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FC15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SY0013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4B6D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CD8B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3BCD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F445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4FE12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90A05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4E24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17D1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空盒气压表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E1DB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ZBY215-84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C93B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长春气象仪器厂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00DD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F5A3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XC0016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CC75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8418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DADC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1A80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F5475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6ACE6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59BC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1FC6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电导仪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A5E9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DDSJ-308A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ED6F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上海雷磁仪器厂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5D17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40536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662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SY0059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A7B7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2AF4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2004年10月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9687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4192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BB4A1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138F1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F379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A881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氡监测仪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5D9A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1027</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BF50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美国SUN NUCLEAR公司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367E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30881023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7450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XC0015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44C0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51DF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C56F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3169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B5247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2F41D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9A5A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F590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5573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GC-2010AF</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6988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日本岛津公司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106C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C11324233034CS</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288D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SY0027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7234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8822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2005年1月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59C7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2727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F6455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C5E75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ACF5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BD02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甲醛检测仪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EDEA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Feb-60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6B5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美国INTERSCAN 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BCA0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685219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6D29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XC0052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A493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D1E7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2005年11月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0A66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D5A7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99844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64FA9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8E69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F497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测氡仪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5368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RAD7</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708E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美国DURRIDGE公司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95FA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1594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E5AA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XC0053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63D8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126C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2005年11月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0878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3B32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3E35BA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3CD8E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F835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CC56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D07F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AB204-S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4142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68BC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1126472752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1FCB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SY0029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B757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E66C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2005年12月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FDC3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984F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FB9D0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414D2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0E9B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FB49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微风仪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4ADE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TY-9900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EA59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北京天跃</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4C26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70792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9A42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XC0081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8643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F7C7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2007年1月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9DC2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16E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5C9183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DFB40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7764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8D69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CO2检测仪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70AD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TEL7001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FD4A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天和电子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3B05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8104307-10078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E44D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XC0085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57CA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7168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2007年1月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6315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3822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E23B0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F4C2C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4F79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6263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电热恒温干燥箱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95FF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202-0AB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3F47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天津泰斯特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0B5C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AA78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SY0037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41B4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E666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2007年7月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3E05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0631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DCB85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2D293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3E29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EEB2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氨气检测仪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15DE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TY-9500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4392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北京天跃环保科技公司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7E94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70499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B010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XC0058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4EED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A555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2007年11月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5E5B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0331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235BCF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D8904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A66C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E0BB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α、β 测量仪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10BC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QX-200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5F99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群星集团</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9991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2.00809E+11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0FDC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XC0086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07A6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EF1A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336C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0D0E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0B032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BE4D8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CB11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2EB3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马弗炉</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4A9D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XL-2000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CF2C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河南鹤壁天健仪器厂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B8B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80003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4DA4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SY0040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561A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D6A2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6694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2CA4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B170A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EEFE0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CAE1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A7F5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2B9D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5309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A0A7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17-1610-01-0017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D96C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SY0046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758B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A833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2008年6月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96BA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0EC2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02A1A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1EAD6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B221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5692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可见光度计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5D06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1F57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F169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17-1610-01-0001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9E7D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SY0043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9CE5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5A86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2008年6月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C3F6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FCF6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08AA3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90BA4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F4DF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D7CF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可见光度计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66FB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E1B0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6F4F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17-1610-01-0014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7438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SY0045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73F0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D9CF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2008年6月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F8C1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1DDD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DFD24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E632B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FE32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0F60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α、β测定仪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A466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BH1216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61D6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北京核仪器厂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E1E7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308B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SY0050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4359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AEA0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7876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11D0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189703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22C9A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F5C6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147D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原子吸收仪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105F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578B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美国热电</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CC87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651129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7F9E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SY0051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7D90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7C12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4798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5104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61ABA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A47EB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C73F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3D9E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5C05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SC279GA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520B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海尔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0BE5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7B8D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QT0119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B368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1500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B249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3EF6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519958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9FE2E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E9E9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842B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氮吹仪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471F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TTL-DC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23A8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北京同泰联科技发展有限公司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B775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406446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7814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QT0344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B035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82D1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D819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4ACC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077F0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4C941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F433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AA20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48C7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QP2010PLUS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5289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日本岛津</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7E60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C70504601343AE</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A452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SY0053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5BCE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5D41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7A96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6EAE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6A062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10E5C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CE5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1817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可见光度计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2B2E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1624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北京普析通用仪器有限责任公司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36E0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17-1610-01-0258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93EF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SY0060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EB70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03ADB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D41B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C44F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06719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BEF6B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1258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77FB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浊度仪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41D6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F612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哈希HACH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9590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09120c039041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64E9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XC0356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0443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5371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6590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2285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6CB80A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34E6E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6901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A34C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电导率仪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24F2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DDSJ-308A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F12B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上海精密仪器厂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E743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6.10708E+11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B1A4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SY0061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81A6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3831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6852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8520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0AB826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45BC2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99FB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27BE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酸度计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8272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PHSJ-4A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DAEC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上海精密仪器厂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3E14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61008090149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C9ED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SY0062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07ED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31EF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EF6C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E663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728A1C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D472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31EE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2D5C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484A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TP-214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1EBF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北京赛多利斯</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12DB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23860021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0EFF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SY0063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9360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316A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7C9D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879D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CE0BB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DA223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1F73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C8A1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C71A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AL104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2EB6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梅特勒多利多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7A6F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B249599781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7C10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SY0139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93F2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6385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F9D8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28F7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4200E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6375E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6F2A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69CB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氺浴锅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16F0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DK-98-IIA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2716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天津泰斯特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6699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0D1C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SY0068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C4EA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A3A2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8272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E2BB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35667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4BA8A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7ECB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F647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氺浴锅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5E0D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DK-98-I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FB17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天津泰斯特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98EB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1A23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SY0069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8CC3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33FB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4E41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713A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67171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5633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410B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15A9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A883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XP4002MDR</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B3CF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1927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1123092494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2554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SY0074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BF6A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CC10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49A6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BA30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EFF64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13B14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0074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9969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7362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AL104-IC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31B2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7A28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1230130109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231A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SY0075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6E5D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F41B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81EF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1573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D06A0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F5DF0F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886F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7290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96FE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3B49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E298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Q02133195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0781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XC0121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436C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AF32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2009年10月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6EDD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E01B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41BDA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82A1EE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B792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83B8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便携式傅立叶红外</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C4CC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Gasmet DX4020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90C4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芬兰GASMET公司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0C24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112029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CF16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YJ0049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DEB0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A4B8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DAE4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6D3F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w:t>
            </w:r>
          </w:p>
        </w:tc>
        <w:tc>
          <w:tcPr>
            <w:tcW w:w="236" w:type="dxa"/>
            <w:gridSpan w:val="2"/>
            <w:tcBorders>
              <w:top w:val="nil"/>
              <w:left w:val="nil"/>
              <w:bottom w:val="nil"/>
              <w:right w:val="nil"/>
            </w:tcBorders>
          </w:tcPr>
          <w:p w14:paraId="18CB70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AED99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1EBC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74EE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压力蒸汽灭菌器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AE79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YX-280D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9EEB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江阴滨江医疗设备有限公司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DB30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BBEC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0822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0254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89FE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4BA1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24C40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25B83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75F0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CBF0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x-γ检测仪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D30C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FH40G-L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1857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 Scientific</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3FF2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024362+0832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761E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XC0149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E364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4DF8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7342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864F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2F8FE9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23D17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8A93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883C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x-γ检测仪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B751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FH40G-L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F858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 Scientific</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8E9A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024494+0822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1C37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XC0150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F0FE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7882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35DE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318A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336B63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48358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65E5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BA1E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培养箱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889D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LRH-250A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458B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韶关市泰宏医疗器械有限公司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363E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THA1103297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EC9B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SY0007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95E1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3004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609A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B708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0B298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3C954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F10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88BE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生化培养箱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DDDC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LRH-250A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829C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韶关市泰宏医疗器械有限公司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95CA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THA1103314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04A3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SY0118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DB33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1E44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BEF5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D842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DF4F7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58CCD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61DF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62B4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BDB6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AWA5680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3EF4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E640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53815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9F41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XC0171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3D05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9075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2011年6月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EBE0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22F7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B40CD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5C820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43F0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4986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噪声分析仪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96E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AWA5680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7C3F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A754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53816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06E8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XC0172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AD9F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FAA0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2011年6月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E58C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E9EB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5F41D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167B5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1F2C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824D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超纯水仪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EFD3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Milli-Q Integral 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BB92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美国密理博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E2AF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F8BA18027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77F3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7F9B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EB0C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2011年6月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728A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D4D0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DE5E3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03CE6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41CB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6214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测汞仪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136E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DMA-80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FCDD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意大利Milestone</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1664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11020964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3654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SY0090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02A3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A310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98BF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E74B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B7B7C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53DC0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F6FE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A97F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X荧光光谱仪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747A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Epsilon 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1BF1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帕纳科</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38D1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205605(DY854)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9F26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SY0146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0484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513D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2AD88E">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C14A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7CF9F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A128C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F738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2156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离子色谱仪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642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ICS-2000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C05F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美国戴安公司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0B59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BJ201107-55-IC</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7150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SY0094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B4B3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ACE4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B66B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AE88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57D0B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CC2B4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9115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C16A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D66C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AGILENT7890A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9A50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美国安捷伦</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CFA7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CN11161012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F520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SY0088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BEAA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31C6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D90E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7723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FA37F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7BBF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B851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5732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A3A5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EHP200A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8E42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德国Narda</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4B76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160WX10925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C58B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XC0230_1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8892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2219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D090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6C8A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2FF205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553FB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468B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087D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电子恒温水浴锅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9F09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DZKW-4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D165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黄骅卸甲渤海电器厂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3722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510000008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F594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QT0112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80FA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D7E5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049C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5580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6AEDF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0B9A3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1254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411D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空盒气压表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0CF6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DYM3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D3F9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宁波市鄞州姜山玻璃仪器仪表厂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228B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13052407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72D8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QT0148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F5E7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EBFB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A313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2BDB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B8F79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0B021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922D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A3FE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声校准器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86A2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AWA6221A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8812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A4C7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AWA6221A0699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577E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XC0207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42A9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1E93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989E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B118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05435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7BEC5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87AD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015C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声校准器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A755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HS6020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875C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四三八〇厂嘉兴分厂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CA61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834819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03C0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XC0208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34CC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7CE3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F8FE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36A1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2F3D6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DA618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7B0E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1DE6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5D37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2F48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74DB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Q02574212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208A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XC0324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E985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5900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767D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99D1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AA805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B6EBA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AB20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DDEE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离子色谱仪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DCF0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ICS-5000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83C1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美国戴安</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6D46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412000017/12051089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B7AC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SY0129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3E7B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5323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D890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18F9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5BCD1E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7A421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07D9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3F55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射频探头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610E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EF0391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821A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nada</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A084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D-0392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9432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XC0366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AC54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1403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D6E3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7DC4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337F69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B7DDF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7D6A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CD57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射频探头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A7B6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EF-0391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0F1E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nada</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753B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D-0393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11CD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XC0367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53C9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8A79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9090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9949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55C263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96D0E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493A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4BD9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射频探头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535B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EF-0391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E2D0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nada</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657A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D-0182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701F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XC0368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C73D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F23F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098E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D166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60F9F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90AF8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DD65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A017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E781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EHP-50D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91ED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nada</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DA7B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000WX10907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7436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XC0369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040A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581D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A29F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019D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C457F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0B115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D338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9D68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3D92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EHP-50D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EE2C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Narda</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FFC9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B/1214/010WX20248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A6B6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0D7E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CE4A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9143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2012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05982F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5C0C4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671F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56B2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AA2A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7890A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81A3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美国Agilent</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2A71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CN12511040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7B69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SY0123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031C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4DB5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3DB1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1134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A32A2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4D3FA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527E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C88B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液相色谱仪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3FB4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Ulti Mate 3000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1A24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热电（戴安）</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67B8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8068067+8066893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5D62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SY0126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B13C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1CCC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4146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FA10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5E763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49D88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5C22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D74A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ICP</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9B8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iCAP 7600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A936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德国Thermo Fisher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7692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IC76DU0014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4570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SY0148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CE41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64AA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CA17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3256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38D4D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F3D19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2F46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CD04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原子吸收仪石墨炉</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EE12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ICE3500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8F81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Thermo Fisher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8F27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AA09130401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0CC4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SY0164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F6EC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4AA2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2248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E94B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36A58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E6AC5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1BF5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A019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流动注射</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2F1B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SAN++</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C1EF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荷兰SKALAR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A9D7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131265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229C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SY0125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CEB2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91F7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0EF3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EB98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6F2A6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8EE99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C68B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6CAE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AD3B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Trace 1310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2240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Thermo</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71B6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712100633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17F6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SY0160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258F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434A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2013年4月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7155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2451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BC8D3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8B261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B4F0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DAB6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红外测油仪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C3ED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OIL 480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6D6E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北京华夏科创仪器技术有限公司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E4D7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112IIC13060096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BEDB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SY0140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D26F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63EF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BCF2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C2D1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FC869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E47C4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470F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2D7C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紫外分光光度计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FBE2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TU-1901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8DFE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0FD5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22-1901-01-0248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EE22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SY0131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6BC6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B4A0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DD0F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5EF1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A4FF6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A63BF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E2C4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BADE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紫外分光光度计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7F63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TU-1901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6AFD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D4E6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22-1901-01-0245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790A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SY0132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06BA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BFA6D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42C3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5365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5C879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682CE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0464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A174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紫外分光光度计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DEEC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TU-1901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BEF0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1A30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22-1901-01-0247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48E2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SY0133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4B97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E8C4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50F1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BFD3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5FF99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C70CB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147C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8AD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流动注射分析仪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2492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SAN++</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1E60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荷兰SKALAR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CDCD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141517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85AD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SY0136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ACED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4933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9AB4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78C4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C2BAE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FCD09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11BC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5E16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6841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BS-A224S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53F9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Sartorius</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4BD0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25890862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FBA9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SY0137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C2CD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9E5C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BCF3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8304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01AD1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6831F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35B1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B527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环境振动分析仪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1096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AWA6256B+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CFAA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1A98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77455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7B03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XC0264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F613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AD16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9A82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878F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F0DE5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A065B4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A089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572E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DF78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B941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FF38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Q02758448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AA61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XC0269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5804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4336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AFEC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B9FC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F1C7F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C7482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749F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4B26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09A1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960D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6D7D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Q02769832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7B1E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XC0271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C5DA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717E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C59A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6BFC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E0CFD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62BAA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9B98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33D0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8A60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4E36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06F9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Q02555505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65D8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XC0315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F1C5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C16D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EF14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CB7F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C4B0B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FD4D0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6A16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CE0A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EA90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3DDD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55BF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Q02312680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B3E0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XC0326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66F6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22E9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64E2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0577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FF815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97832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C531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8BF6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B917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8F31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FB3A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Q02315731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8387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XC0327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2485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9C59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C500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333D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BE2FA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987E0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4059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6F70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皂膜流量计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7417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TH-ZM8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9618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武汉天虹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21C0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16406049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4535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XC0029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EF7C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2D46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581F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374A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5071DA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B8E67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CDD6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43C8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烟尘测试仪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4321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3012H-D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A417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9B99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A09016162D</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765F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XC0330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F4D7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D935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0D0D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E454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3D910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BA0D6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E223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D520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烟尘分析仪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AF14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3012H-D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DA04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91FA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A09022404D</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0FA7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XC0331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F441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4D80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457A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9ABA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C70A1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B00C8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5CF4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DD85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烟尘测试仪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BBDF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3012H-D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67E1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7599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A09021200D</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0DAB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XC0332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077B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2552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A152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0F9F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74F96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BBABB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BC55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93FA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电热鼓风干燥箱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26C4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101-2AB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4F45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天津市泰斯特仪器有限公司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29D2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13113661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9C59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QT0644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37B4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22DD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BBE9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03B1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71CE8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7D4F3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F4CD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D50C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C747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GC-2010 Plus AF</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8A9D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岛津</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716D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C12095200652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2AAF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SY0147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3672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1064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5E5E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1643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4E941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DFB0D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B9BB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7A55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鼓风干燥箱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0629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SDDH 315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7382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湖南三德科技股份有限公司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4313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503150175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3F78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SY0177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39D4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BB68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7CCD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946B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8AC83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D812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77A6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A86C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UPS_2-2</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6811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山特C6KS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E521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山特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F892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3643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QT0389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4D69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37F2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871A8C">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7C5D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其他</w:t>
            </w:r>
          </w:p>
        </w:tc>
        <w:tc>
          <w:tcPr>
            <w:tcW w:w="236" w:type="dxa"/>
            <w:gridSpan w:val="2"/>
            <w:tcBorders>
              <w:top w:val="nil"/>
              <w:left w:val="nil"/>
              <w:bottom w:val="nil"/>
              <w:right w:val="nil"/>
            </w:tcBorders>
          </w:tcPr>
          <w:p w14:paraId="67421A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034CD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C859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0759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UPS</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CCAA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山特C10KS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0EBE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山特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5258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BF85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QT0387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A2A8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63F4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4A7635">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EE5F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50923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AE4F4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0487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56B5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UPS_2-1</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92E5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山特C6KS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A1FB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山特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622E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5886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QT0388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677C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46E2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1EEDD5">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B1E0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56EB7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77754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5FE8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FC8D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34F4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9537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002A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Q03883135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7DD4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XC0270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1AA4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A0B6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DA1C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C511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315E8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75303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EAC6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365C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86E4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0AC1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DC25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Q03883369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87A5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XC0272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EDC3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0D9E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A9AE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ED72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647C2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7C201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75D3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2DE4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2CDF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957E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14EB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Q03886600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79E2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XC0273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7A8B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569E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6DBF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6153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A7B83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2A4F9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C149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232B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8C43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CAA4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1DCB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Q03888548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EAC4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XC0274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6AB1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0ED8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2016年8月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66F6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7255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B3970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81FBE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4CDF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74FE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烟气流速仪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2B3A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3060-Y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0390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 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AA42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11020262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554C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XC0176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E253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1E59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D7CC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8E71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5CEF0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541C2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8FAC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8022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酸度计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7D93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pHSJ-5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6356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上海仪电科学仪器股份有限公司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44B3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601109N0015110014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37FE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SY0159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6C90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DC05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1758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26D0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A0F86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E428E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F405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ABBC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9688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FP211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8C68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美国GLobal Water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C546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1408000987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BBCB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XC0262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EED8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9D9C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F4AC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A51C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8CFF9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6DAFA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A108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55BD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4DC1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Trace GC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2218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美国热电</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F698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ISQ150538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68F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CF5D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DD17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A111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2479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D00BD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B5F8A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E07D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6680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COD消解器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AA74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7826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E2B5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8554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QT0645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B1D2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3C81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3E1D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7549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9987B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FDD4C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C280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A7DD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土壤球磨仪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2928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QM3SP2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411B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南京驰顺</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C2B8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D34F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8577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7783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8F3C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02EA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11217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72A88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3CCB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54EB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水平振荡器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1A75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SHZ-C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CCB7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上海博迅</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E1E5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36D3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03C6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B4C6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B5F5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F76B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CDFCF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BF6D3F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C280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0F11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离心机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A050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TDZ5-WS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98CF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湖南湘仪</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7EE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877C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F0FB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180A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C27A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CD54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9CF2E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A887F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D3D0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6D41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离心机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94B6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TDZ5-WS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3857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湖南湘仪</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FCEC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40F2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682F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7AA8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F727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0845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83344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CAECF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2EE5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7A1E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TVOC检测仪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1345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PGM7340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1BF9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美国华瑞</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D8D5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594-910614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8CC7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XC0371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4FF4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9CD7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F848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D232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BB0DB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72525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2854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9BF6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空气有机物采样仪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97A9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崂应2033B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25DC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EA88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3A01003212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21F2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941C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5E1E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3D26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BDFC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6B12B4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8A646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7DEF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224F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电热恒温水浴锅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A97A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DK-98-IIA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6BE8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天津泰斯特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9B95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1902242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F390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58E1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4AED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0A2B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6C98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4BC5D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DA825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9A43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EF6D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电热恒温水浴锅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436E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DK-98-IIA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3A03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天津泰斯特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6B79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1901122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92C6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6DC9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DA26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2E47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0968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60222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7D640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E120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982A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温度计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76A7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棒式</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F432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冀州耀华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DF25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8D3C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9DA5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6D84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5D13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4FA3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437040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B1DC6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7997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DAB1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GPS</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76AC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05D2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合肥卓林电子科技有限公司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F32D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SC01P14190700741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D4C0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1824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F8E1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E292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4E51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0F76F5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5944B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CC54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0F62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测距望远镜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0129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艾沃斯Z5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8322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武汉中测宏图测量仪器有限公司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49D1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E7BA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2377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A77A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1A11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6F4A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225907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975E9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B23C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290C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GPS</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0394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F59E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合肥卓林电子科技有限公司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E334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SC01P14190700344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C494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E1FE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606D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06D8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221A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00AF70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AA9F6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DED8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5575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测距望远镜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9322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艾沃斯Z5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26E4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武汉中测宏图测量仪器有限公司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2332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A5E0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3EBA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829C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BB2B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629D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637E26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F003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24D6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5127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马弗炉</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BF3F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SXL-1200C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E4BB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上海钜晶精密仪器制造有限公司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2602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SJ19121803-4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B274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3346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489C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9315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C013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74952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304FC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32F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95FC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四通道α/β测量仪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430A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FYFS-400X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E06F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湖北方圆环保科技有限公司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EE82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2.0401E+14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901A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5979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D997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338B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77F9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E72ED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826C1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0493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5B96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α、β表面污染仪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ABC9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RG170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6596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卡迪诺科技（北京）有限公司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3E9B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2019-RG-020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5BC3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EABE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D2B7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39A3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C3E1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1A70EF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14848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1DC3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CFD3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场强仪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7394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SEM-600/LF-04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836C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北京森馥科技股份有限公司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78FD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D-1405/I-1405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40AF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F0EA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CC17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50BF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799E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35270A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9A0A4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FC10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75FD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溶解氧测定仪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4750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JPSJ-605F</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023B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上海仪电科学仪器股份有限公司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8D08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630617N0019030004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C8DC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8040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289A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513A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435F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B497B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F1E17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C53A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7CAC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便携式分光光度计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7AB0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DR1900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56DF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美国哈希</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FEAF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2.0239E+11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2CF5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6E72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7133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9282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86F0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w:t>
            </w:r>
          </w:p>
        </w:tc>
        <w:tc>
          <w:tcPr>
            <w:tcW w:w="236" w:type="dxa"/>
            <w:gridSpan w:val="2"/>
            <w:tcBorders>
              <w:top w:val="nil"/>
              <w:left w:val="nil"/>
              <w:bottom w:val="nil"/>
              <w:right w:val="nil"/>
            </w:tcBorders>
          </w:tcPr>
          <w:p w14:paraId="5F7DAD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79B57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30C0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0C3E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68FD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SC-650HL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1A73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EF58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BW07ZK06K00QUKAKT214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2FE9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FB67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2195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FCD4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3849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FBFDA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52626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3739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15DA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8DF7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SC-651HL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5DEC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6B1B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BW07ZK06K00QUL37FMDG</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2A2E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CB9B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EDAE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D12D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009B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5295D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31A3D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0C52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64EA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4BBA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SC-652HL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F7E9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6815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BW07ZK06K00QUJC2R7ZC</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0E80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8554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1D00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0D5E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15E6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67A3F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CDFF9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4013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D614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9DFF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SC-653HL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0300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F314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BW07ZK06K00QUK7QPYFT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7A7E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7BAF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113D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440C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B97D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1D64C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FCD2C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864F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77EC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E475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SC-654HL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AB64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BD77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BW07ZK06K00QUK7QWNT0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85DF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B14B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EEDB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6D20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606</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BD32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9E9FE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EE1CF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5A33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AAAC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171C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SC-655HL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2D39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4B8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BW07ZK06K00QUL37SSD2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5C72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9C34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BE75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485D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4DD4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E1893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21E09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5785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7F17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949C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SC-656HL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D8F7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8882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BW07ZK06K00QUK84CD75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CF77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FFCF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0122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F11D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F72F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C6BA4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D021A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FCF8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ADCC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便携式电源</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1762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H2750is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7F8E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上海锐孜动力机器有限公司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4CA4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20200323SHRZ01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B1A7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7EA8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842F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BD6A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87B3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9A786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0E0D0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F737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D40C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便携式电源</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D18F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H2750is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7D3A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上海锐孜动力机器有限公司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C3D9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20200323SHRZ02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30FE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ABAF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C0D5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2422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9C86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80D87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6CC1E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D24A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4265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便携式离心机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4D71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L550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E4A4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湖南湘仪</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0B5F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1.84E+13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6489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C075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7421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9102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F20A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17529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CB0FC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F7CD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FF93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便携式离心机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B2D9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L550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8452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湖南湘仪</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750E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1.84E+13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2B15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BE16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5003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C4E4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A8F6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FFDEB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192B9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4B5C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5136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水样固定剂箱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B2A7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6联型固定剂箱</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75CB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德国Hirschmann公司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7917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3909196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003B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11C8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161B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B89A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571A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630A5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2543A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43AD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5BB5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水样固定剂箱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3CE3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6联型固定剂箱</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9556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德国Hirschmann公司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ED3B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1806045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1F0E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41A0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5CDC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0C25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890C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1FB58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03D31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1582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AFC9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水样固定剂箱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EA93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6联型固定剂箱</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5A9E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德国Hirschmann公司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2B55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2812118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C816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976A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0F5A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0815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53B8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EABCF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F2B47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017A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2218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压力蒸汽灭菌器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1B80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DSX-24L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209E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上海申安医疗器械厂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8E98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24GB190566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79ED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A27F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AB5B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E7D5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5B56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AA96B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469AE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F654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89D2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电热恒温水浴锅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7908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HHS21-8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8FA2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上海博迅</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5E9E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200039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B7F1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AD5A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53FC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19B5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504</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5DAA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7A4C9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82684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74AE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B7A3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电热恒温水浴锅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2EDE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HHS21-8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0274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上海博迅</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BAC6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200006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77CD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551E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1417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64F0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504</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F7CA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C156D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75D65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4744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8FB9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水平振荡器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4EAC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HY-3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45E8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常州国华电器有限公司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57AB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0D12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C9EB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A634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9D7D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604</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0925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452C1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545F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FD54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3DB6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全自动一体化蒸馏仪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5224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C691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济南盛泰电子科技有限公司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B1AC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ST106-3RW-C2-20200103-44-1450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759E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0C1A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5FFB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CCCA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606</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47E4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EB32B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2ADB9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3FCC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B611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A0E3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DRJ-1-P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A00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湖北省地质实验测试中心</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5C56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HBDC2019-12-18-06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87C2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2F59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17C7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0F4E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B107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A2E63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44E8B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94A3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49EA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A469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DRJ-1-P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EE7A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湖北省地质实验测试中心</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C763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HBDC2019-12-18-07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E3D1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55F3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5F80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127F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5CC9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455AC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6DB06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67F8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DF4B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814E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BD-146D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3D7C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青岛海尔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782D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B30FM705600BYK5VHHB8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07DE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1EB8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4E8D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E713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F4E2BB">
            <w:pPr>
              <w:rPr>
                <w:rFonts w:hint="eastAsia" w:ascii="宋体" w:hAnsi="宋体" w:eastAsia="宋体" w:cs="宋体"/>
                <w:color w:val="auto"/>
                <w:sz w:val="21"/>
                <w:szCs w:val="21"/>
                <w:lang w:val="en-US" w:eastAsia="zh-CN"/>
              </w:rPr>
            </w:pPr>
          </w:p>
        </w:tc>
        <w:tc>
          <w:tcPr>
            <w:tcW w:w="236" w:type="dxa"/>
            <w:gridSpan w:val="2"/>
            <w:tcBorders>
              <w:top w:val="nil"/>
              <w:left w:val="nil"/>
              <w:bottom w:val="nil"/>
              <w:right w:val="nil"/>
            </w:tcBorders>
          </w:tcPr>
          <w:p w14:paraId="72B8FD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A4947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1143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5D24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恒温恒湿箱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ABDE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BSC-250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89C0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上海博迅</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AAC5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190160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DB67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57A4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0986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D774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612B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14CED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D4BC6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12BA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2D43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DD30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MS105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DB38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梅特勒托利多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88D6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B619437252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C8C8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8962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5886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B403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4288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73DA2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6F134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4B20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0B25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雨雪采样器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9F46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SCJ-302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08D7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青岛鲁海光电科技有限公司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EC3E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LHGD20200403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D2F3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QT0723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D5A5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F131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1719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鸡窝子</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DAB6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36AC8A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05BE7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B3A8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CA4D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十万分之一天平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4D08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MS205DU</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B1AA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梅特勒托利多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64EA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B940368890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132F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CB2E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C2BD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2020年3月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8A3A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E216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9EBD0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0EB9B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5C14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B47B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真空箱气体采样仪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25EC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2083型</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076D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0D38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3D03010728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8973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0220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C01E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6545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9CDE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2C330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94F9F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68A4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5F1A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真空箱气体采样仪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C05C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2083型</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EF03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8EC9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3D03010972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4400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086C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7F53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2020年5月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C0A5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67D1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92B8D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3E111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F20E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9446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烟气流速仪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7BBB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40DD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5385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3Q01069896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49EF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B8C9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A855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2020年10月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E83D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4094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E8BB7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E618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0E8B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D33E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621C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3AFE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青岛路博建业环保科技有限公司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6B17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210609105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93F4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8C55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FCFA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D040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3E1A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04A5D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A8FEA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3D67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A9D5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F171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1AE5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青岛路博建业环保科技有限公司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EF5B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210609106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92AC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1242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8959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ABB3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94BF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0CDF1E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B6530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BE97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1401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920B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9811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青岛路博建业环保科技有限公司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1A6F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210609107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812B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17A2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17EA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17D4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D882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12136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6F20C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0D0F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3EEC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B4E3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7345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青岛路博建业环保科技有限公司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9EC6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210609108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378A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2203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0EEC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2021年7月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2E89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6CE8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059AE3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182B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588C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4660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9F4B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6443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D1E3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10340807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141E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6DD9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5FDE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9ECC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20EF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38C9D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4F12A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F4AF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0D2E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9C3D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8B31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C0E5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10340810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EE2E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5263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E4F1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442B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3A32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0217C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FCA3D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8B5D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E830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439E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2544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4DDA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10340811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57FA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69F8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7203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E4FF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4927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2596F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83CAE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0716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E203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64E7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54BB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2A6D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10340812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1E52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64FD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214E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7733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C75D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0C653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CD9D1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30C8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77ED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2EFC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8E41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D97C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10340818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6CE9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08FA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7B23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A0A3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8A12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C44E2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EE58D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1CF9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8CA2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3B19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1230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501D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10340833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A4A0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XC0540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9447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29F3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2022年9月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61F3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354E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7B683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1C13C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CB88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97C3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清罐仪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18CD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 2104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16A0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09F6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9063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078A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70FA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F3AA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52A8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D14A1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AC2CE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71C8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A7E9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浓缩仪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9E7F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 8910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7273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E2C8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665E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35FC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909B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1693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596C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D48A5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59FCB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7BEA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C9E4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稀释仪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D88C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 2203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D803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D12D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6E71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38CD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5095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0BD7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50B4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810D3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FBE6A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143F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2537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采样罐加热箱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F1E0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 2108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8F1F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9DB3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7AD4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3CD8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D47F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2022年11月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325F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A4E4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2D562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45420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725B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1AFF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温湿度计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E328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TMWS-A3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495D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天津天马衡基仪器有限公司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982E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170131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2D25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B4746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C5CB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262F35">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3CA5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BF142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ABE54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9602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6C53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茂福炉</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1B6C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D64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700A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天津科伟</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3372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D64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9FDC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9263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DF21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1976/2/25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7E22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A03B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33A8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16C67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5D63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B06B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电热鼓风恒温干燥箱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8A8C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101-1A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D67D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天津泰斯特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CAA5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2C5A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QT0132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A03D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B8AF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2001/10/1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A2FA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CE1E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66DBC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A37A2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34A3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D1B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电热鼓风干燥箱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BA6B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101-1A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DE5C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天津市泰斯特仪器有限公司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E49E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9258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QT0139-1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96AB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96E0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2001/10/1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17C0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A3DF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3B833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18D38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1579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67F2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超声波清洗器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D627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AS5150B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BB1278">
            <w:pPr>
              <w:rPr>
                <w:rFonts w:hint="eastAsia" w:ascii="宋体" w:hAnsi="宋体" w:eastAsia="宋体" w:cs="宋体"/>
                <w:color w:val="auto"/>
                <w:sz w:val="21"/>
                <w:szCs w:val="21"/>
                <w:lang w:val="en-US" w:eastAsia="zh-CN"/>
              </w:rPr>
            </w:pP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35DE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AS018-0010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E433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QT0041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711C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72CD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2003/3/11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1E49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7A61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9673D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0A351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A168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76C5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声校准器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2AC5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AWA6221B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4098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C476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AWA6221B0183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36A2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XC0197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D9AC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0F06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2004/11/2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53FE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7977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C2413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B044E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9464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507B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411E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SC-192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B9E7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青岛澳柯玛</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791C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6387468HW</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2EB3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6FCE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907B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2004/3/29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0CFA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1380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6D724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6577B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374B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3835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5CCB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BCD-256WDGH</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9E5F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海尔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690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BB043507X00QFG9CX423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3441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028E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B79E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2006/10/27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CD05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0352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3F4CA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2D2AC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DD22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76BE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Nutech配气仪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12C8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 2200A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12EB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4194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ND 067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9215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QT0123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BDEE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942F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2008/7/12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4D05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753D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C7EC2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E1554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D857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4958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Nutech清罐仪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D3D1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Nutech 2100DS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9221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080F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NC 010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4829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QT0124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6247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83A7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2008/7/12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D62E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8DB5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E8032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A04C3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4AF5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3D12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固体样品粉碎机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3B18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ZM200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7D5B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德国莱驰公司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BEF3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1211030501N</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F279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54D2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14BE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2011/6/1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F159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B26F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8E22D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265E0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58E7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058D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土壤自动研磨仪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FB04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RM200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C134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德国莱驰公司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3C5C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1211040504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2259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QT0080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4D56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9E08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2011/6/1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4005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E909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0787C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839EB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626D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0AA8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土壤自动研磨仪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EAC7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RM200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F222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德国莱驰公司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84CB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1211040505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307A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QT0081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205B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EED1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2011/6/1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A60B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650E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9FFF0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36EFB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B060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B81B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立式蒸汽灭菌锅</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30F4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LS-B50L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129A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江阴滨江医疗设备有限公司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67D7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11J-3046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5D39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QT0084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D49A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1D2B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2011/7/26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435D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8639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3F91A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27B6B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D5F5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DF59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微波消解萃取仪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980B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Mulitiwave 3000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FD33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奥地利安东帕</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45B8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80837510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5FB6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C48C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6719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FA06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145E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ADA89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01694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B4E8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4BB2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真空干燥箱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C135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DZF-6090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4DBD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上海一恒</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5968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110507584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FB7A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QT0083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B8ED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4968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2011/8/26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802A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F621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5221B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3A9F6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99C3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144A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超声波清洗器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E4F5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KQ-500DE</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1D71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昆山市超声仪器有限公司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5803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23326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348C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QT0034_1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5718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911B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D9C7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D5A9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94697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BF4E0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48B8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485E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超声波清洗器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090B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KQ-500DE</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8542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昆山市超声仪器有限公司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15D6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6F67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QT0036_1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D596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6B4C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14AD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9943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009C5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A50F0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08B7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D273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超声波清洗器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6A40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KQ-500DE</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E264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昆山市超声仪器有限公司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B35B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B82B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QT0037_1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0D61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D146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2AB6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606</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AE84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6E1B2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31C3E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4770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54B8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超纯水仪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026B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Milli-Q Integral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470F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美国密理博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9F62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289B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QT0039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2071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CA5D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CC97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85E5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88ACA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CFD26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3686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A66C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分液漏斗震荡器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FBA1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MMV-1000W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1014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东京理化</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8770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11014160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7EA1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0C92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ABC2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D28E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604</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8282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EC111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CB1BF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2673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F526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分液漏斗震荡器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AE88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MMV-1000W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8F53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东京理化</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BF1E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11014161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0A20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3715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78E6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4A5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704</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E09E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DC967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0BB89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37AF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B8DF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分液漏斗震荡器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565F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MMV-1000W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DCBA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东京理化</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12DB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11013864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EA3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D6D9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9450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7EC0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606</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D008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B0D53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991AA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863E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CD00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分液漏斗震荡器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469F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MMV-1000W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5B3A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东京理化</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27E2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11014854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8B24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7FF5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1235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5670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06C3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8FB5C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58506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EFA5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A18E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分液漏斗震荡器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FBFA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MMV-1000W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F4F1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东京理化</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593D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11017454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9516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E1E5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23E3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D156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796C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93A32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9D1F3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702A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283B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快速溶剂萃取仪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9014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ASE350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A146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美国戴安公司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8F2E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11030773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5A95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23E6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8AD9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4A2D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97F8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B744D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DA260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C06D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B3C8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平行定量浓缩仪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F3FD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syxcore Analyst12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323F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瑞士步琪</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812F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1000084460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3B9F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1DED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54EC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FB63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31F5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C6D17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A38A5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731A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7524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全自动固相萃取仪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FB96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Auto trace 280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C94C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美国戴安公司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7AEF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11030460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A4EA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QT0077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C4E1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EF3F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12DB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0385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4576F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B173F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A811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3704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选频电磁辐射仪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B296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SRM3006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E72E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德国narda公司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3888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G-0008/K0349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2922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XC0187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4880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B4C1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2012/4/17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B1318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F0EF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3FAA2A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262D9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8507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EFF2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分液漏斗震荡器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F068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MMV-1000W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EE27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日本东京理化</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E79A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61117815/11001411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FEF0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QT0111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0CE3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67DF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2012/4/23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D557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604</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B6E0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A3E37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56080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4749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2A6E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2711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TRACE GC ISQ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BF86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 Scientific</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00D0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620110546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BAA6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SY0096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4277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EC6E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2012/4/23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17F7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EAA5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DA1CD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ED13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7330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8A24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液质联用仪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4516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TSQ Access Max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2791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 Scientific</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49E7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108000070/TQU0337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03BA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SY0097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1F54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62C8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2012/4/23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8FCC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9201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55F7C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A7B5B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4368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F3F0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星星展示柜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F95C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LSC-288C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CCA8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星星</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208E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65D4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FC4E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4D36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795B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9611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A3F35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91804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87D3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FB9F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原子吸收仪-火焰</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68FC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ICE3500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77EA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Thermo Fisher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264C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AA09130401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2997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SY0163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944D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7C4D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2013/4/1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14B7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1BF0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3404B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67766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FE2C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6088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连续测氡仪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FCF9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1027</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CB3C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美国sunnuclear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4BD8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10273DW-87757019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0D31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XC0280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6319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39F9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2014/12/15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D43F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CC0C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D37ED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433A6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6224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DB73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自动定量浓缩仪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C920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Vortex-600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8120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莱伯泰科</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97BE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600151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74FC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B7C2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BAE9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2014/6/14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7204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CD2D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7553E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D8D66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FEC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EE1F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标准气体发生器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EB95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MODEL 2052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87EA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北京雪迪龙科技股份有限公司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93A5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M2052-15-104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A43F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92C8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F052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81E2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54C3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F69B0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B302F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A322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C6B5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非分散红外烟气仪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E7EA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MODEL 3080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5528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北京雪迪龙</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7799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3080-1583-41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3B22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XC0357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55F8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34D4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05D8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9E37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039B6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672CC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09C8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7983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手持式伽马能谱仪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12CC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RIIDEyeM-G</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2FB0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美国热电</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6745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10228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92B1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XC0364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26C6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3D93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424E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13E3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5B58F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C3AAB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41F7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E80A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4DEB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7890B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8190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安捷伦</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2404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CN15343003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732A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3882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8F29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9066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4008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CD68F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C68BD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322E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6AD4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重金属采样器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8D72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93E4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3A97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2H01035000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43E0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XC0341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3602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9EAF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2015/12/14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4E07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F518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5DEF6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04137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8803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5FC4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COD消解器_5-1</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4351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F44F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6EA0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5484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QT0636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8943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F675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2015/12/14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90B8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9BA7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43D4A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7D5A1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2522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F170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COD消解器_5-2</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691F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5A27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8524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2483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QT0637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3715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C183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2015/12/14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34FE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0EB7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E71B8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108FC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6497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E3CE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COD消解器_5-3</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9C8A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20A4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BF59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EEC8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QT0641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2CBF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533E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2015/12/14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DAFE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C52C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6729A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6321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8D2E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CBEC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COD消解器_5-4</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10FB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6A87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FA3E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16E0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QT0642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2B75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08C7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2015/12/14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E49A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B307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C849B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F0ACE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EBED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858C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COD消解器_5-5</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604A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B1DC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872B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A457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QT0643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A50B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1201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2015/12/14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A27B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39CA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707FF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A2549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E820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842E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智能双路烟气采样器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A2CB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崂应3072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9215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B660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H02178280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4000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XC0328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8118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9F6E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E885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8018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8C4C4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7AEF4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ED29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EF75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智能双路烟气采样器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B602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崂应3072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0B42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87AF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H02190100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A57A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XC0329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76C5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39C1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80F4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623E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B3E39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7EF08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AB23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F49C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烟尘/气测试校准仪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871E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崂应8040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A619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7CF0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2L01010932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0391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XC0359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8EFD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05FE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2015/8/5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369A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C527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E9CE8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87EC7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5C52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6DE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0EA8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T6新悦</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F8F7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北京普析通用</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73A4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25-1610-01-0335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5DCE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SY0161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E4C4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764E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2016/12/1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9611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6B9C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761C2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B2E75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3B6B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4C80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便携式X-γ剂量率仪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34F5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HB-3103B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76AF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中核（北京）核仪器厂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15B6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2016013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FE67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XC0350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3CBA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BED2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2016/12/1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6FE7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40D8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5D98BD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E41C0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C09C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85CB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FAD4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UV-2550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0F73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岛津</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1211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A10843980347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AE55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SY0003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6E07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383F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2016/12/12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B1D5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4D73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2234B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BE9B7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D759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BB22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酸度计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7C9C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PHSJ-5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2FFE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上海仪电科学仪器股份有限公司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E307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601109N0016060008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91E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SY0162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E430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6205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2016/8/1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436C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2804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2E11A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E3A3B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B182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5FB9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贝克曼离心机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A80F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Allegra X-15R Centrifuge</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8C9D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贝克曼</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3EFC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ALP14L57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8B12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6B70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CF2C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2016/8/27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6ED8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E89B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8EEE9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421C1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7255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BBCA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烟气流速监测仪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0919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崂应3060-Y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82BE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C0A6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16120912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2A08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XC0355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64AC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DDB1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2017/12/15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848B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9A6B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C325D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DAFA8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E39A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B47F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土壤球磨仪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EAD8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QM3SP2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DEBC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南京驰顺</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6A4E35">
            <w:pPr>
              <w:rPr>
                <w:rFonts w:hint="eastAsia" w:ascii="宋体" w:hAnsi="宋体" w:eastAsia="宋体" w:cs="宋体"/>
                <w:color w:val="auto"/>
                <w:sz w:val="21"/>
                <w:szCs w:val="21"/>
                <w:lang w:val="en-US" w:eastAsia="zh-CN"/>
              </w:rPr>
            </w:pP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0B06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03DF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B544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2017/12/25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D01B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F032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15CEE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33BF9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8BF3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D655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便携式烟气测试仪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E7B3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崂应3022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11BA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BC64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B02027400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E412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XC0349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E78B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7698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2017/2/28</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5DA4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C8A1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64F6C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553B9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9A0D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2E5A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冷藏冷冻箱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A7F3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EBE2201TS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055F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伊莱克斯（中国）电器有限公司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8524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D6BA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89B6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EBB1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2017/6/1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F803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4F65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763B3F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8A1DA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AB3B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E7FA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A603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SC-372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1CB9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海尔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5581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BW03N401D00QUH5P8ZZS</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470C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1221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CD8C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2017/6/27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B398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98C3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3993B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46FA2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BB4C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DF5B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定硫仪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C3DD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SDS516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5C67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湖南三德科技股份有限公司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A4E8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207160015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7649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SY0186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45C4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9229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2017/8/1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E6D3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C137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B70C7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EA376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DE36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0241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灰挥测试仪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70CE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SDTGA200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F6B9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湖南三德科技股份有限公司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8C78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901160016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04EA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SY0187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4748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6DB0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2017/8/1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0BD8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1D00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C066A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A92EA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E70A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F2B3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电热鼓风干燥箱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1E10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101-2AB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1682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天津市泰斯特仪器有限公司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03E4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12795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4C99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SY0175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7F37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B38A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8164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E233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39D5D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9F337D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A43F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D792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电热鼓风干燥箱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97C1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101-2AB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77C3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天津市泰斯特仪器有限公司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AF66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12796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42A9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SY0176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3CDE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6471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2017/9/1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244A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1930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73DAE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D77804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435B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ADCC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烟气含湿量检测器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9E30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1062A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8002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3362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3U01011945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6BD3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XC0372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63BF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BCAF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2018/10/11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B5E0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C4CB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35172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B673C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9093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26F8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烟气含湿量测定器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D537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1062A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6A5A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436D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3U01013727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A295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XC0373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66C1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A49C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2018/10/11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1497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5FA0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D9752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FB08E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E31F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14DE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风速风向计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2A2D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FYF-1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CFB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上海风云气象仪器有限公司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CB74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818525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4D3C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XC0375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D513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5BC4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2018/11/1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9D1B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8413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A3035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4E135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BB86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28B6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风速风向计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BF56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FYF-1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3F54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上海风云气象有限公司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D880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818523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FD18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XC0376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6F2D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B401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2018/11/1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06CC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9818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55C47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CEA95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E063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D919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硫化物酸化吹脱系统</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9113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ST201A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3489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济南盛泰科技</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F397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ST201A-20180308-04-1359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DA80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QT0652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C1EA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BFF1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2018/3/28</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E2D9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987F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E1D72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2F460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79B4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B05A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烘箱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EE9F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101-3A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A8EF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常州未来</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8D16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17035477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C84E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SY0181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ABC7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E4EE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2018/5/1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1A3C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9ACE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088C8E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E88BE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F6C2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4D59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烘箱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612E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101-3A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165B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常州未来</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5D95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17035478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520B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SY0183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DF24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6B60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2018/5/1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08A3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B158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1D8F4C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8C01B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47AB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F9B1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冷原子吸收测汞仪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A81C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M7600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3AF4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TELEDY LEEMAN LABS利曼</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5877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US18032001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49BB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SY0178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D354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7AA3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2018/5/1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C425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1239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58D19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BB4D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9C6C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0EC4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原子荧光光度计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6CE4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AFS-9750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6F17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北京海光仪器有限公司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3494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217129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F9D8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SY0179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A680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CA04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2018/5/1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6CB4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1BE4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3B178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9C50D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90D1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7AAC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百万分之一电子天平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F311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XPE26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1EA1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METTLER TOLEDO梅特勒托利多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5112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B807430935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49B6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SY0180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EA38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1A53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2018/5/1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382A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D6B3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E209A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F902E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D452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5AE6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低速离心机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7C64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TD5M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3EC5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上海卢湘仪</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6D13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2018082067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485E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55AA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4D4C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2018/8/1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5B99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604D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4F4FE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A6FCC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8B31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717C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便携式电源</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EDFD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ALAMOS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DF47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B618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E518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7781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83B4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DCFB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2966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1BA14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447C5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16C2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A2BB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射频探头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05CD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EF0391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7101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7FC0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B-1214/A-1284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449C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08F2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1B92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2019/11/22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7E14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6633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12535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BB5C7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C21A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A037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75B8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PHS-3E</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9D80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上海仪电科学仪器股份有限公司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9D51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600710N0019030390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4920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SY0152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FF4F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440A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2019/3/1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DB53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2FEF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8EA37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ADDE6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1091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31FD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HCA-100</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2708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47A0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姜堰市泰普特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03E8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3CC6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C369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567F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572E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E025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20F1B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302D7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3A19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2750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HCA-100</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5745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HCA-100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E572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姜堰市泰普特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6F8A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E888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1199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5B17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1B14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3C2A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B6A70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9EEF5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BCF9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1B52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隔水式恒温培养箱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4475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BG-270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D255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上海博讯</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4F92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X13.002190006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4D5F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2251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29B4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8E41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BD6BA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1D6CD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D5F02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C43E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303A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百分之一天平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2CA8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百分之一</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4C72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北京佑科</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4C4A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YP01201905034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B4BB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QT0666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3894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4B11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07F4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7351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E929C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25C85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4751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0D47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可调式电热板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6C4A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ML-2.4-4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5B82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北京科伟永兴仪器有限公司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330E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20E5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QT20190817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95B5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82F9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5803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56F6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CDB42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D1119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1A38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F516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可调式电热板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C6AB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ML-2.4-4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ACC5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北京科伟永兴仪器有限公司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3321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12C4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QT20190819-1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C50D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AA1A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7D82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2D2A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2322C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82147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0EE1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4D01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可调式电热板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AC13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ML-2.4-4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30F8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北京科伟永兴仪器有限公司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E546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AFA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QT20190819-2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3EE4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5B73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8685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8988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C3660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9E430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8F4A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D59E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可调式电热板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0457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ML-2.4-4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6136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北京科伟永兴仪器有限公司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0327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B986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QT20190821-1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ADE7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CC96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867A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38F3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250B0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D4953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5A0D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2829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可调式电热板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9739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ML-2.4-4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CD3D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北京科伟永兴仪器有限公司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A20D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46DA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QT20190821-2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E547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DDAD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B022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9AA3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6D751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A3C6E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21A6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61C4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可调式电热板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1A1F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ML-2.4-4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CB80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北京科伟永兴仪器有限公司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D7C4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C0FC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QT20190821-3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E77E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9473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2019/5/6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310C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319E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7C265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E2BF0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E64C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09A7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多参数测试仪（pH计）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4FEF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S220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C69D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梅特勒-托利多</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ED82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B835328529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A120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44F3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4D1D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2019/6/1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3271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D268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EC29A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4AEBD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9ABD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DD58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E829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HQ40D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5FDB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美国哈希</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2354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190800024536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3B8B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537C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29A8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EF65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AE40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52FB32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B59FB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A6F5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0B3C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一体式紫外差分烟气综合分析仪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B4A6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3023Y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59B9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F3A7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2B05005717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E20B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XC0400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B199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3FC1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63D3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5071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48177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CFF1F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8919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1266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分体式烟气流速仪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782A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ECA3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4BD8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3Q02009775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0E4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XC0401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FFE9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BC62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9FCD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523A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555E4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ED564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A5F0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9812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烟气综合分析仪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9654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3022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C4DD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2287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B03011000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342D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XC0402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0B60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BE46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31EE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9876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04043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CD820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2C5B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0273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065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BCD-175CH</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945F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美的</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142A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312-310A0858-0914-1210951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A9EF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5603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6267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1D01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161D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4465D8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A239E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0874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F6E2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CE83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BCD-175CH</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6742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美的</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03D0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312-310A0858-0A08-1210686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7AE7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A097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4607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02E4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FDD6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1FC019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1F5A2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DB18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14FE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样品冷藏柜</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09EE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LSC-518Y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5485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浙江星星冷链集成股份有限公司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F2FF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6.95223E+12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935F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B576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2F1E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6F7DDA">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DA3D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BCC12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02518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99DA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5564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全自动蒸馏仪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36C7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9915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济南盛泰电子科技有限公司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74FE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ST106-3RW-C1-20200820-33-1344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E455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QT0736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6035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9560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36A5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4F29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9B70E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D59E1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B471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D720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原子荧光仪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BDE4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AFS-9770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53A7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北京海光仪器有限公司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EF3D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97701220078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721F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0718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5725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DE9F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3CD7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B4B95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EFE00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9113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984E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CODMn全自动分析仪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8DBB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APA-500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30B3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上海安杰环保科技股份有限公司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8549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6月7日</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B309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6569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F906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2020/10/23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1E50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771F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094BC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B0E2E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B6CF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673C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甲醛检测仪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0A4C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4160-II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1447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美国Interascan公司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ED65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810116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CDD0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7CD1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8020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5109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DEDF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75B43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33B55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BC37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A2BC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便携表面污染探测仪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C1AD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LB124 SCINT</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DE9D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伯托（中国）代表处</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ABDB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10-11578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5CD9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1973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B011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6913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B9AC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7EBA31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A2E64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95E4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0150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中子探头</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96FD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FHT762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F94C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 Fisher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BBA9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10947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F72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20A4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030A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FF1F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7A04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2F3848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13582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FFF8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279A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76A1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HQ40D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ADB5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美国哈希</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45EF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191000027041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CD38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7C9D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DF3C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782D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515D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D6B5D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13818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AA99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F4C5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075A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HQ40D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980C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美国哈希</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34ED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191000026808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557A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46B2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C0D2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55B2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9F0C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4A6B4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F4C6A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47B5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F45E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5D34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HQ40D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9880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美国哈希</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C428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191000027126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8281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A716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8AAC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DD3F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0D33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CD67E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B33F7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21B6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B354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便携式直读流速仪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84AF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FP211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CA48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美国GlobalWater公司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259D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1946003265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3AAD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FD21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16BC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39F1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8EE0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F1A60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6ED68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9DD6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0CB9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便携式直读流速仪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0940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FP211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09AF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美国GlobalWater公司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49869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1946003264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E131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29F0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685F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2394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199C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E41E9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4E366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0995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82C0B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塞氏盘</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D2AB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8E34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迈锐达</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60E7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DDCB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XC0407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3A91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8BF0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F408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E06A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D3272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186E9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3805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AE81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574F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HQ40D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8077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美国哈希</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A3AD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191000026387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C8A5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XC0388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230D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CBE2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3816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B710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271B87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B40A5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EFFD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4DAB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便携式直读流速仪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8402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FP211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BE79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美国GlobalWater公司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83B3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1947003349/194411810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F83C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F485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1A7B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2020/5/19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350C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7D3F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4BFAA4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02A7C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C8C6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D2A1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52BC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22A5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401E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10338484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FE0F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2035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5EE2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2021/11/25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FA8F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29E0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B86F4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36156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7122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D090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2324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59ED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EA7B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10338485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BB6D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84B8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FA4C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2021/11/25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F5AF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18FF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1D1D3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376F1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62DE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C3DF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多频点声校准器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C108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4EE0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F541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7682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1702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951B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F68F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2021/11/25</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7B31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D752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8FEEC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DA806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45F4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7676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便携蓝牙打印机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56D5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V8i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1869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深圳市博思得科技发展有限公司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1B7E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V0721A0028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DDDE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408F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8D5C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2021/5/14</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34AA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49B6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生态室</w:t>
            </w:r>
          </w:p>
        </w:tc>
        <w:tc>
          <w:tcPr>
            <w:tcW w:w="236" w:type="dxa"/>
            <w:gridSpan w:val="2"/>
            <w:tcBorders>
              <w:top w:val="nil"/>
              <w:left w:val="nil"/>
              <w:bottom w:val="nil"/>
              <w:right w:val="nil"/>
            </w:tcBorders>
          </w:tcPr>
          <w:p w14:paraId="287B47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CF6FA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ABCB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EE33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浊度仪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5011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37D4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美国HACH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5FD8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20090C088040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889E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9231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FE70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5DA8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976E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7CC5B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5F1B5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4E49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CE8F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浊度仪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9A65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5468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美国HACH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B195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20090C087763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A3CF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03B1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1BB7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D682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FBEB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ADC3F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385BF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0EDD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25A9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浊度仪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E833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5389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美国HACH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5547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20090C087761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AEA7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7790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D91A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2E55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133C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188CA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80382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29B4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06F0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34A8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Multi 3630 IDS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6AE3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WTW</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C931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19381583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6275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0163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30F2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A40B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B24E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38577A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AB201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0615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37F0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8C00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Multi 3630 IDS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61F1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WTW</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8764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19482181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EE1D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0EED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945D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95CB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E8E6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999B1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22D1C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E7F1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D6CD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97D8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Multi 3630 IDS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CF15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WTW</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43B8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19482199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689E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233E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D7D6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BC91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12A0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8786F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D5E3A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3F5B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D139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便携多参水质测定仪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0B2F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Multi 3630 IDS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68ED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WTW</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2CA1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20031752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4F81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2825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C0A9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2675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75AA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2DD0C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321DD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DEF3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BCEF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浊度仪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5D39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DE03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美国HACH</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CB65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20090C087759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187B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XC0507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26D3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7C90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2021/7/29</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B6E0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E4B2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c>
          <w:tcPr>
            <w:tcW w:w="236" w:type="dxa"/>
            <w:gridSpan w:val="2"/>
            <w:tcBorders>
              <w:top w:val="nil"/>
              <w:left w:val="nil"/>
              <w:bottom w:val="nil"/>
              <w:right w:val="nil"/>
            </w:tcBorders>
          </w:tcPr>
          <w:p w14:paraId="509D2C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36FE0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A92B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A7FC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5B4B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9125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969B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M06030500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E9E0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3032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4983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668C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74D9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D8081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7946F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ECFF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289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748D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3BC5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C821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C757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M06025195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EAA6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F91C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FBE2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0A6E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E60E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F808B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41575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D9D8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AC8F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41D2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6220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C1F9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M06026616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1696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0411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B298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00B2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70CB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08EA8E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4E193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EE3C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CA89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EBD5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5603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261F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M06027000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8216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DEE0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46D8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15D3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0576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CA26B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9340A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4DB4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753D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FFEC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546B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1DFE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M06027525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B9FE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3346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28E3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6A87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49F5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CDF07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44B45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00A4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9389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2449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F9BB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AE3A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M06028322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0654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696E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8C7B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547B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9278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38524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0FAB7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EF2F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1283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5B14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76DE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5331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M06029575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5E4F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XC0519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85A1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ECED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C91D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3CA1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5747B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3A8E6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12A0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C0D5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C611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0C3E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D3A3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M06029604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E413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FDF8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09F5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31CD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0334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66B6B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2E66C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70EC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6C46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0E45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5EC3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6F83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M06029856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9F31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02A7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6020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F7C4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D27E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A9F7B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3FE83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874D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0B97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29E3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5EC7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BF15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M06030120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C1A1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E9DE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FF04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A6C1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024B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4E8AF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C5611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623C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6916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E156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A135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78B1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M06030420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BA07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E4DC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C5EA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16B2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C2F1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9B5C5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75C6B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4A93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299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3B97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空气颗粒物采样器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8975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崂应2030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2646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F3F6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M06030620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51F8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D164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B517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3B5A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AC1C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FFF8D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5F4CF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E346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7356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高精度综合校准仪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19D1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崂应8040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CF9E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青岛崂应环境科技有限公司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122B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2L02081616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21D0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8071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4482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2021/9/16</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3D2D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D56C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29AAC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EF6A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2AEE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EA18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紫外烟气分析仪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891A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3012-D型21款</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3D94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D139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1A14016896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772F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7BDA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CAFE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6C92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E4DC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4CA9E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91872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F525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7CC2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紫外烟气分析仪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59BA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3012-D型21款</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33BB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DA13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1A14025928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F0ED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12A3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BF1B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13EB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526A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B3844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0646C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594D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6675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紫外烟气分析仪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B9DC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3012-D型21款</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2FD3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EB43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1A14023900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A285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DB7F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82DA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3AF7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EB0E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1645F9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FE8A8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35B8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375F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红外烟气分析仪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913B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3012-D型21款</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ADF2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青岛崂应</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64DE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1A14026675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D8B9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50BE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974A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FB85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6E4B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31F97C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EC20D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3F6A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5968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便携非甲烷总烃</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5AFD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PF-300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E17E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意大利Pollution</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1465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PH667OH</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FFE8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A65D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3406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E126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045C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4D26B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ADDF5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7607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242E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便携非甲烷总烃</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F8A4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PF-300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4572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意大利Pollution</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9A19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PH593OH</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D4FD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B940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698B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1A87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5DE7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9B59F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8A2AD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0DDF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ABAE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硫化物酸化吹脱系统</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000D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ST201A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885F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3595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ST201A-C4-20211102-68-0916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805F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QT0763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1664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9846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2022/10/1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2885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EEE2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C66FB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62AE0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E75A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4D55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总有机碳分析仪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0D22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TOC-LCPH</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89E5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日本岛津</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0614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H54436004307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1BAA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SY0211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BFA1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92DB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D03D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97C2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23450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0FD0B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49E1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8C32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电感耦合等离子体质谱仪（ICP-MS）</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5D70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iCAP RQ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B120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Thermoscientific</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8B5F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iCAPRQ03533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EFC6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SY0212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9234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0BBB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2022/11/23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ABBA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709</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58C3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1774B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7AAE8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9849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C5C7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非甲烷总烃分析仪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01F7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8890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F828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美国Agilent</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CF94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CN2240A088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7987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5151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8C89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A068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9677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8A257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C8082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2A2A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A64E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气相色谱质谱联用仪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5859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8890-5977B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CA42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安捷伦</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F560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CN2238A217/US2240R004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8513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SY0209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75DB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06DC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8F97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924F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642B5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D54C4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B90C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3254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可见光度计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AA7F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E9CD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北京普析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8E95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17-1610-01-0013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0912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SY0044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AF7A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B0A9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46E0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4B90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E93AA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AA13D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0F2F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DCD1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原子吸收仪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0D9C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ICE 3500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AED5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热电</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3C0F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SA21280315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D71B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SY0213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0DE5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5BE9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50F9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713</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CA9C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7A2642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E73EB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584B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678D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离子色谱仪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86C9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ICS-6000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876B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Thermo scientific</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B1BF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22046171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4F61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SY0214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6F47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E908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305E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DBEA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21444D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8E742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0588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6D77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氮吹仪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7FDE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ET氮吹仪</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84F6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北京莱博泰科</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30FF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6503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B778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907D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2022/4/21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AC5B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710</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3368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CA32E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93F7F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6A28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0831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高通量固相萃取仪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0660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Raykol Fotector Plus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5359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睿科集团（厦门）股份有限公司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CA95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112160590</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CDB2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QT0762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D024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2AE9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2022/4/22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275D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E566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0C9A5B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36F9D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A628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961B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标准检验筛</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21FF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200mm/1mm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6AB1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浙江省上虞市大亨桥化验仪器厂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1E6D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220603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B312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C65D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6FE3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2022/6/13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8340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9123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272C3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4665D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6E77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7795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标准检验筛</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52A0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200mm/0.075mm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BFA3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浙江省上虞市大亨桥化验仪器厂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1F5F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220604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2D27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QT0752</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2A58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CFE7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2022/6/13</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4D3D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0318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37623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3A73B3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04A9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0A9A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索氏提取器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89ED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GGC-SY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47DC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北京国环高科自动化技术研究院</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6BC7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GH22060现场</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2934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7B3D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F784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2022/6/7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2AFC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25AE8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B8299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E2AF9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90F8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71A3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高压过滤器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2908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GGC-G</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D7E6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北京国环高科自动化技术研究院</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AA42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20220601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F0CA7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8FAE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0248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2022/6/7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18C9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50DE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F0C2C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57CEE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46ED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25BE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水平振荡器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D290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GGC-12S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802A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北京国环高科自动化技术研究院</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182A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20220603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97F3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9D95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548E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2022/6/7</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5BE4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4625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19016A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DCE3B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211B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08B6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真空泵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1D46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2XZ-1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79A9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北京中兴伟业世纪仪器有限公司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824B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22030014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9E4E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QT0747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19B1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DA47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2022/7/22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C990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806</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E206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99F3F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8742D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AD53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F3D9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标准检验筛</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CA4D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300mm/0.2mm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C5D5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浙江省上虞市大亨桥化验仪器厂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B9C7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220538</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3881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QT0753</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F588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AF8F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2022/7/22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ABC4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0B3E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4C497D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D69FE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AA85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18CB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标准检验筛</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3450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500mm/13mm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5F4B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浙江省上虞市大亨桥化验仪器厂</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3F70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220539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A0A7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76ED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1385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2022/7/22</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560F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AE35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D4642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6D210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AC9B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61CB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 通道水平振荡器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5254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GGC-12 SV</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8B78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北京国环高科自动化技术研究院</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73FC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20220826001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0741A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QT0759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F75C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D8E2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002F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FFD6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8C370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928C8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53D3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46E8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全自动一体化蒸馏仪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5646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879D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济南盛泰电子科技有限公司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0D8D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ST106-3RW-C1-20220816-33-1316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FF53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QT0760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18B7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45E8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04FE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521E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5A0995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0E943E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CD93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FFB9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定量浓缩仪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2610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TurboVap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B9D3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瑞典Biotage （拜泰齐）</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B49E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223503327</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F522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QT0761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786A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6D67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2022/8/30</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54AA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708</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A820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607E7B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E890A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05ED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4988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恒温湿颗粒物称量台</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F4FA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BTPM-MWS1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3598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丹东百特</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40CBC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1459/C136532620（天平）</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81E6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SY0215</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8BDC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1C0E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F9B2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166A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42B02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6DCC3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0565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DF2F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0B82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A129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65C3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10336422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21CF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3236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23A3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D25F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87AA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7EC74B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AFCC1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95D15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479B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9368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13EB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C4C0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10340389</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7B1F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XC0558</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7A9C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54D29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C806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F1ED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64685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FE56A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B655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331</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AECD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005B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938C3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17A0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10340392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1BF0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10EB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D01C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DEFA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4032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28DD40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2DF6BF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5282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332</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BA06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多功能声级计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47BE3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AWA6228+</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8F9C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杭州爱华</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89B9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10336421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7793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3D2D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3700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0857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7AFC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11313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6D630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8A4D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333</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C819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高量程x、γ剂量率仪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4C45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FH40TG（长杆）</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433B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赛默飞世尔科技公司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0F34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13645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B1F9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4A9B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29E9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9A4B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F15D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92CBD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12C234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E9C1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334</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81A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x-γ剂量率检测仪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A326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FH40G NBR</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D919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赛默飞世尔科技公司</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F521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43185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61AD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D8CC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F4D2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2022/9/1</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BC9F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12F8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416EEF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FF496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9FC8C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335</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04F3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x-γ巡测仪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BA79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AT1123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D680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ATOMTEX</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E74487">
            <w:pPr>
              <w:rPr>
                <w:rFonts w:hint="eastAsia" w:ascii="宋体" w:hAnsi="宋体" w:eastAsia="宋体" w:cs="宋体"/>
                <w:color w:val="auto"/>
                <w:sz w:val="21"/>
                <w:szCs w:val="21"/>
                <w:lang w:val="en-US" w:eastAsia="zh-CN"/>
              </w:rPr>
            </w:pP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E0C9A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XC0574</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763B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B245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2022年12月</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422A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907</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478A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69BF76C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C23CE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8750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336</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EADB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十通道α、β测量仪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3CD7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LB790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A9A1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德国伯托</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1430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8645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2635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SY0216</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8CF0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735D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2023/1/18</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365A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C354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c>
          <w:tcPr>
            <w:tcW w:w="236" w:type="dxa"/>
            <w:gridSpan w:val="2"/>
            <w:tcBorders>
              <w:top w:val="nil"/>
              <w:left w:val="nil"/>
              <w:bottom w:val="nil"/>
              <w:right w:val="nil"/>
            </w:tcBorders>
          </w:tcPr>
          <w:p w14:paraId="55628D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60A399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2D4B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337</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0CD6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数字温湿度表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0ACC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HTC-1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B008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1394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7AB4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QT0177</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7CAF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FA20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6DB4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906B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6CF010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3ADCB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A8D7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338</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8F68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温湿度计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2361BA">
            <w:pPr>
              <w:rPr>
                <w:rFonts w:hint="eastAsia" w:ascii="宋体" w:hAnsi="宋体" w:eastAsia="宋体" w:cs="宋体"/>
                <w:color w:val="auto"/>
                <w:sz w:val="21"/>
                <w:szCs w:val="21"/>
                <w:lang w:val="en-US" w:eastAsia="zh-CN"/>
              </w:rPr>
            </w:pP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073E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2A97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2B2F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QT0199</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47F26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99FB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776D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801</w:t>
            </w: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BB26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污染源室</w:t>
            </w:r>
          </w:p>
        </w:tc>
        <w:tc>
          <w:tcPr>
            <w:tcW w:w="236" w:type="dxa"/>
            <w:gridSpan w:val="2"/>
            <w:tcBorders>
              <w:top w:val="nil"/>
              <w:left w:val="nil"/>
              <w:bottom w:val="nil"/>
              <w:right w:val="nil"/>
            </w:tcBorders>
          </w:tcPr>
          <w:p w14:paraId="566030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7DFA29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F12A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339</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FD62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压力表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FB19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0-6bar</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516F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VIGOUR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C795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G33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DFB1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QT0700</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A468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760522">
            <w:pPr>
              <w:rPr>
                <w:rFonts w:hint="eastAsia" w:ascii="宋体" w:hAnsi="宋体" w:eastAsia="宋体" w:cs="宋体"/>
                <w:color w:val="auto"/>
                <w:sz w:val="21"/>
                <w:szCs w:val="21"/>
                <w:lang w:val="en-US" w:eastAsia="zh-CN"/>
              </w:rPr>
            </w:pP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E88922">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0438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nil"/>
              <w:right w:val="nil"/>
            </w:tcBorders>
          </w:tcPr>
          <w:p w14:paraId="424E4C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4D09AA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5D90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340</w:t>
            </w: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B603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压力表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2643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0-16bar</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F3C3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VIGOUR</w:t>
            </w:r>
          </w:p>
        </w:tc>
        <w:tc>
          <w:tcPr>
            <w:tcW w:w="13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B1A7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G32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3A4A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QT0701</w:t>
            </w:r>
          </w:p>
        </w:tc>
        <w:tc>
          <w:tcPr>
            <w:tcW w:w="125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678C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9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801277">
            <w:pPr>
              <w:rPr>
                <w:rFonts w:hint="eastAsia" w:ascii="宋体" w:hAnsi="宋体" w:eastAsia="宋体" w:cs="宋体"/>
                <w:color w:val="auto"/>
                <w:sz w:val="21"/>
                <w:szCs w:val="21"/>
                <w:lang w:val="en-US" w:eastAsia="zh-CN"/>
              </w:rPr>
            </w:pPr>
          </w:p>
        </w:tc>
        <w:tc>
          <w:tcPr>
            <w:tcW w:w="69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FF4E9A">
            <w:pPr>
              <w:rPr>
                <w:rFonts w:hint="eastAsia" w:ascii="宋体" w:hAnsi="宋体" w:eastAsia="宋体" w:cs="宋体"/>
                <w:color w:val="auto"/>
                <w:sz w:val="21"/>
                <w:szCs w:val="21"/>
                <w:lang w:val="en-US" w:eastAsia="zh-CN"/>
              </w:rPr>
            </w:pPr>
          </w:p>
        </w:tc>
        <w:tc>
          <w:tcPr>
            <w:tcW w:w="64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C011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c>
          <w:tcPr>
            <w:tcW w:w="236" w:type="dxa"/>
            <w:gridSpan w:val="2"/>
            <w:tcBorders>
              <w:top w:val="nil"/>
              <w:left w:val="nil"/>
              <w:bottom w:val="single" w:color="000000" w:sz="4" w:space="0"/>
              <w:right w:val="nil"/>
            </w:tcBorders>
          </w:tcPr>
          <w:p w14:paraId="6EE6CB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p>
        </w:tc>
      </w:tr>
      <w:tr w14:paraId="58547A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E51D2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1853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凝胶色谱仪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1FE5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preplinc GPC+evap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C408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美国J2</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4CAB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US10150090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DB5F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6BF2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45E4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2018/5/1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59F7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710</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BA26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654787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E41FF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1074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全自动烷基汞分析仪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4EA8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MMA72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04CB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普利泰科</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1C01A6">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CD3FA0">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28D7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D31F6A">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A1CC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719</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C83F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568359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45A6E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0F5F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原子荧光光度计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AABB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AFS-9230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3132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北京吉天</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B0D0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9230-1208167z9</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3CB5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SY0128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1BF4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6BFA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2018/4/1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7E6E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711</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24AB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2913FD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E7D2D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091F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全自动消解仪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AF6C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ST-60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91CD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普利泰科</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F8045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ADS11030170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0464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SY0144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6864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B0FE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2014/1/2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E7A71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702</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378E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051065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0561A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1D66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自动翻转振荡器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9595BF">
            <w:pPr>
              <w:rPr>
                <w:rFonts w:hint="eastAsia" w:ascii="宋体" w:hAnsi="宋体" w:eastAsia="宋体" w:cs="宋体"/>
                <w:color w:val="auto"/>
                <w:sz w:val="21"/>
                <w:szCs w:val="21"/>
                <w:lang w:val="en-US" w:eastAsia="zh-CN"/>
              </w:rPr>
            </w:pP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0C91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长沙永乐康</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B027D9">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546C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SY0082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2C7B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AF34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2011/3/3</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37D9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82C4D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5E9D07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1C222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1407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加热板</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91E5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HLT-500EX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CE94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Nano Heat</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6189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901-54044004-0958</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DADA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SY0164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A119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CC2D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2018/4/1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4BD3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705</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C664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64A4AD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B4E9D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BA2B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一体化蒸馏仪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B236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EB8B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F7ABE0">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D67941">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5B18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F75B19">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C89F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617</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ACB5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607F0E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76A86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3D95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一体化蒸馏仪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5060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ST106-3RW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C761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济南盛泰</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07E483">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00D284">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3A4E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5C3223">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8A57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617</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6169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042A55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FE341A">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65D9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气相分子吸收仪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A993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AJ-3700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BE5C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上海安杰环保科技股份有限公司</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A2B099">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DB1EB8">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BC60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EC71BE">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40FC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625</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FA91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0B312F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D1BE4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D1BF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多功能全自动采样系统</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8655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2600-ST</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293F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美国Nutech</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6EE20E">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2AE950">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279A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12E12E">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DCD9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609</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7841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33D1C5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1192E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16EF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X荧光光谱仪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3D05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ARL QUANTX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B514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美国ThermoScience</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F5B8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0511500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9332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SY0091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AAC169">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1909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2011/2/1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CEB3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623</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715F78">
            <w:pPr>
              <w:rPr>
                <w:rFonts w:hint="eastAsia" w:ascii="宋体" w:hAnsi="宋体" w:eastAsia="宋体" w:cs="宋体"/>
                <w:color w:val="auto"/>
                <w:sz w:val="21"/>
                <w:szCs w:val="21"/>
                <w:lang w:val="en-US" w:eastAsia="zh-CN"/>
              </w:rPr>
            </w:pPr>
          </w:p>
        </w:tc>
      </w:tr>
      <w:tr w14:paraId="4F4B1A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24A90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068F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程控定量封口机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24D4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2006A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949B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爱德士</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584B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07-0050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E465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QT0132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1BA5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2677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2008/11/1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6B30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603</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0ECF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15DA24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C15C5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7242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多用途恒温超声波提取机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1D19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BL-T650CT</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2CA4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西安比郎生物科技有限公司</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F71783">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C2A8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SY0192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9CDA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C08C83">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23A9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603</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0010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4B8DEF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45E4FA">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AD19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隔水式电热恒温培养箱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0C68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ICB-64-BW</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6EBB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上海安净生物技术有限公司</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E7234A">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E80A51">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7663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229FF6">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25AA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2FAC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39C703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1D302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015D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手提式高压蒸汽灭菌器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EB85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DSX-24L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6592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上海申安医疗器械厂</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8129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24GB190566</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7831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QT0718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F2FD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AC4E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2020/1/1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6C69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601</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C2A5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6C5ABE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9CFF98">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9463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三通道水环境DNA过滤仪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D6D9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WD-3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79F4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南京易基诺环保科技有限公司</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1352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EGNE050107012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B2ED14">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A06C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00D7BE">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3A19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501</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8803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4D2959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ED3D1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BF5F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不锈钢智能箱式电阻炉</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6608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BXSX-12125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7C8A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上海博迅</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3D213C">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52FE8C">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B93B1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064E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2022/6/1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B53B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502</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ADD0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分析室</w:t>
            </w:r>
          </w:p>
        </w:tc>
      </w:tr>
      <w:tr w14:paraId="778EDF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82CEB5">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D26A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全自动化学需氧量COD分析仪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69BFF6">
            <w:pPr>
              <w:rPr>
                <w:rFonts w:hint="eastAsia" w:ascii="宋体" w:hAnsi="宋体" w:eastAsia="宋体" w:cs="宋体"/>
                <w:color w:val="auto"/>
                <w:sz w:val="21"/>
                <w:szCs w:val="21"/>
                <w:lang w:val="en-US" w:eastAsia="zh-CN"/>
              </w:rPr>
            </w:pP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7207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安杰科技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CC1FEB">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94DDD6">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1842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CC59A8">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5E2C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505</w:t>
            </w: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633875">
            <w:pPr>
              <w:rPr>
                <w:rFonts w:hint="eastAsia" w:ascii="宋体" w:hAnsi="宋体" w:eastAsia="宋体" w:cs="宋体"/>
                <w:color w:val="auto"/>
                <w:sz w:val="21"/>
                <w:szCs w:val="21"/>
                <w:lang w:val="en-US" w:eastAsia="zh-CN"/>
              </w:rPr>
            </w:pPr>
          </w:p>
        </w:tc>
      </w:tr>
      <w:tr w14:paraId="3B4089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1FE1F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1FD2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氡检测仪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C5AF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1028xp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363A27">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1FEE4F">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6BF4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25BB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D84E84">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FE011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6853B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273C69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70FCA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E4AD4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9A18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15901F">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0CFED8">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150F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C0D6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51A9DC">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282EA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3048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2DB13E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B517B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B7F9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24F8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975122">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72D400">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E9500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6C30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00AA89">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B2640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777A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5E5E67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C370F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D67F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BBB8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379E2A">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1624F2">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E71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D8C4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B731E0">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6DA23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869D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5873AC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91BECB">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8054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便携大气采样仪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B2D7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QC-1Si</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C8CF3B">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B24822">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3DC1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XC0565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3918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9DB0E5">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A8492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0C75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450961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FD72B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917C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个人剂量报警仪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7B44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AT2503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51FA89">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08FB5AE">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0D37B3">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55E3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ED0C8D">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EA910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4092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00FB87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E0CEA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7978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个人剂量报警仪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3764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AT2503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4812BB">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EA4968">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54E4F4">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D9DB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EA3B80">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AF563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B1BD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5567DA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3D375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7792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个人剂量报警仪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39E4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AT2503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FF2C36">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06938A">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064F2B">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DA99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在用</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71F087">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933A4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D193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辐射室</w:t>
            </w:r>
          </w:p>
        </w:tc>
      </w:tr>
      <w:tr w14:paraId="499EFA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D28685">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74CC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8328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EXPEC3500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888A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杭州谱育</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947C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812P2070011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59D7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YJ0057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FEE9F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0DC8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2020年12月省站配发</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A9E80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89BE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10F12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AA2D2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385C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C405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EXPEC3500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0911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杭州谱育</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DBF4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812P219003D</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C8B3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8D6D8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CCF9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560DC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90AD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262AF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43B6B2">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DC8C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动态稀释仪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1E0F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杭州谱育D3000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F7DA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杭州谱育</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8E1E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841P22A0035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9EDC0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A09C38">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F691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DA0A2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8348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EE4B3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7B20D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49A4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便携式气质联用仪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B1AE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4B12BC">
            <w:pPr>
              <w:rPr>
                <w:rFonts w:hint="eastAsia" w:ascii="宋体" w:hAnsi="宋体" w:eastAsia="宋体" w:cs="宋体"/>
                <w:color w:val="auto"/>
                <w:sz w:val="21"/>
                <w:szCs w:val="21"/>
                <w:lang w:val="en-US" w:eastAsia="zh-CN"/>
              </w:rPr>
            </w:pP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552618">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3CA0FD">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AE518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275BFA">
            <w:pPr>
              <w:rPr>
                <w:rFonts w:hint="eastAsia" w:ascii="宋体" w:hAnsi="宋体" w:eastAsia="宋体" w:cs="宋体"/>
                <w:color w:val="auto"/>
                <w:sz w:val="21"/>
                <w:szCs w:val="21"/>
                <w:lang w:val="en-US" w:eastAsia="zh-CN"/>
              </w:rPr>
            </w:pP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908BF9">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BF9869">
            <w:pPr>
              <w:rPr>
                <w:rFonts w:hint="eastAsia" w:ascii="宋体" w:hAnsi="宋体" w:eastAsia="宋体" w:cs="宋体"/>
                <w:color w:val="auto"/>
                <w:sz w:val="21"/>
                <w:szCs w:val="21"/>
                <w:lang w:val="en-US" w:eastAsia="zh-CN"/>
              </w:rPr>
            </w:pPr>
          </w:p>
        </w:tc>
      </w:tr>
      <w:tr w14:paraId="3A32ED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61F7E8">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2024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便携式傅里叶红外气体分析仪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2A2C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DX4055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ABCC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芬兰Gasmet</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ABAE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40958</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0E36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3A38C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0F1B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4905F3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7743A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08AD7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06040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82B6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便携式非甲烷总烃检测仪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6C17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PF-300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2DAE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意大利Pollution</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13CF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PF665OH+PFDS395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FD0A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28683C">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34B7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27A59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5FE7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4AC0F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E2B9F1">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F625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便携式测汞仪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FC44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RA-915M&amp;91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9FF3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RA-915M&amp;91</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9D1A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1880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A716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YJ0054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60D9C3">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3029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B2D605">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700F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459941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80308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A763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便携式多气体检测仪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0D8E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ATi Prota Sens Ⅱ C16</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B0B1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ATi Prota Sens Ⅱ C16</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5DD0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C16-00-5193</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C454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YJ0034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11E848">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64D8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3B3DE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4E031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FDE31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901FC8">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DB02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PID检测仪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A6DD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5000EX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F0D0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英国离子</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62F3F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09-01943</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17DE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YJ0025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3C2713">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BFC1E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BD59C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91D7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C69FE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7E6D1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A252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PID检测仪/有毒有害气体检测仪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3D3E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TY2000-D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332F3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7B7F4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F3369230601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1F29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5C44AA">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1F29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2023.7</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052C7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0393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13DAA5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1DED7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98C7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PID检测仪/有毒有害气体检测仪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3D41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TY2000-D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8FC3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9984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F2935221001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DE7A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45D67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024BBE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18B48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8A84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620B4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D9EFB8">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1DC0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PID检测仪/有毒有害气体检测仪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9CDD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TY2000-D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3F4D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6AAC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F2942221001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0CF3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4C2E33">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E26F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0C5159">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131D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13550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DF147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001B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PID检测仪/有毒有害气体检测仪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B12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TY2000-D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3FF8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E25B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F3375230601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ACE0C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AE796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4745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2023.7</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0FB40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84B6D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B2B87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3B6215">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1CDF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可燃气体检测仪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5847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AS8800A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86D9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AS8800A</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58B101">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7731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YJ0064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E0921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A99D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2018年以前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52A19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F2C5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21C317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3F369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F10F3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PM10/PM2.5检测仪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67C1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青岛明华MH1020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84B5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4AAE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K689221017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EC21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9C7784">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22E2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AE395E">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A452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21A524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449E8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CE85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PM10/PM2.5检测仪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1399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青岛明华MH1020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26F8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BA57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K690221017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193D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D1A41E">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9A291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99998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55CE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60ACF3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7063C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62D1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气体检测管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0985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LP-7</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5BB4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美国AP BUCK            </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EFA9A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A3E9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9DCC1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4715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E4D1E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0054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6A79C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9E4E9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E1CA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全自动便携式紫外测油仪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A30D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OL1045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CA04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上海昂林</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2562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10450822110051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C925E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E3BD1C">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E8060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AB0CC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2BCD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B4D4F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B961C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92D2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全自动便携式红外测油仪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C75E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OL1025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21E4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上海昂林</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78EC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10250522090010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3840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D2F87A">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32EF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D09EE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A8A5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955EC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D5CA4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8FC1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便携式生物毒性检测仪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BEA8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TX1315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1FB61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HACH</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1FCD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PBM12257/PM12925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1A0B0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YJ0069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E90F1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1CCF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2020年12月省站配发</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FA23BF">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1550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43003D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A68E7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DC1F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便携式多功能水质监测仪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A322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DREL2800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9081D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DREL</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7624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1321440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43CA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YJ0019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DEA85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4CDF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524EB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AE66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2E0EE8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22128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104E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便携式多功能水质监测仪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BA13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DREL2800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A0DB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DREL</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ED5B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1201285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07E1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XC0347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E6155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5B59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91221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22CFF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604B00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BE744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D049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数字式消解器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2B6F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DRB200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3CAC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HACH</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9C84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1199851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C8F5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YJ0067  </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01EC08">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6F45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72E37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D966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8103F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58E96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DDC8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数字式消解器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F155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DRB200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E31F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HACH</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7817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22050C0090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9B4E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4CF46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46F9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5BC1A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6AC4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40AA0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BF9FA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A8D13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便携式重金属检测仪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ABD9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UP-5000B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2161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优谱通用</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8CE8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UPTY2211211917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52A8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YJ0123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52952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A6A1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E89EA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6DDD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E9A6F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C6C96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1A3D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手持式X荧光射线检测仪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F2C6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XL2 600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DDBD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美国Thermo Scientific</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C502A7">
            <w:pPr>
              <w:rPr>
                <w:rFonts w:hint="eastAsia" w:ascii="宋体" w:hAnsi="宋体" w:eastAsia="宋体" w:cs="宋体"/>
                <w:color w:val="auto"/>
                <w:sz w:val="21"/>
                <w:szCs w:val="21"/>
                <w:lang w:val="en-US" w:eastAsia="zh-CN"/>
              </w:rPr>
            </w:pP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A25D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YJ0052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9ED20C">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0554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4ABF1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ACA9F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18CEAB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22347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28E4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真空箱采样仪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7A54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MH3051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9DFE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8EEF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MF1359220927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AF234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YJ0108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1CB3A5">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ACBA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2A703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D7A7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150DC1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BD780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1400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真空箱采样仪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9F0C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MH3051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658E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青岛明华</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CB19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MF1351220927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D17D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YJ0109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077969C">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51D2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3B7C9E">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F5B6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1FB7AA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83915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7B6B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气体采样泵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E782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AIRCHEK 224-PCXR4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B788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AIRCHEK 224-PCXR4</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3BBF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18BA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0AD31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F1CA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23228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3757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97A7C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59382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60CC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气体采样泵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0500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HOPAR DC-125</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1747D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HOPAR DC-125</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A5DC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9EB6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DD793E">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A3B6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2012.5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541912">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948A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28EDFE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EA4B6B">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81C3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气体采样泵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40D99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F76D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青岛聚创环保</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8304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JC2021-091757/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416B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1A6A318">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BB187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2021.10.8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15A58D">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DA78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FF5E4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4A4B6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69EF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气体采样泵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C96C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QC-1S</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829C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青岛聚创环保</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E029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JC2021-091756</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36A04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E7BC8C">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880671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2021.10.8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F506F2">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00ED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49BF8E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D84672">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528D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水质采样器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C909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M650D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A8DB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Makita</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D799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1406371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8A00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YJ0063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7C8BA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FA96D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A5B60D">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0EA66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35D88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276691">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2942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无人船</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1DE8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C80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5572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安徽科微</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C25BC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C7AE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YJ0122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AD897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F9D0A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AF4CAA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D59A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3B7A8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B4D268">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DD45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土壤表层采样器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F7C6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XDB20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E47A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XDB20</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D79F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E28C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A8157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BC564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D34D8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944D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4E59F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CA55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81E5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手持多合一气象仪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649A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YGY-QXM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68F8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武汉辰云</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784D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22115700A0518</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C878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8EFF6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A494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6D7892">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B94A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597643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D24DA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F5352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手持多合一气象仪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C323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YGY-QXM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810D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武汉辰云</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EECE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22115700A0506</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96F3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3E156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38F18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6F6E1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CADF9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52F453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225F5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C9B9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手持多合一气象仪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D1D8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YGY-QXM</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8450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武汉辰云</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9021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22115700A0512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B5D2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YJ0112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35ABA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E40C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6857C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0A5A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772E7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1F00D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9AB8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无人机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2B576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（MAVIC3）L2A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F0F8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大疆</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051CF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SS3-L2P2104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DBB4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YJ0125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032FB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625E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B69B16">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79D2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E3571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163C1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F9DC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激光测距仪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EA57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Trupulse200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1087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美国激光</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32DC8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30010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D4E40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YJ0024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C86719A">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F611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9A6F3D">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993E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619484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657EF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B793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对讲机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4C43F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XMDJJ02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9D04A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小米</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BE08D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30695-00083977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F89F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7B65F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91693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E24B9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49D2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BFDF4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DE176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C3CB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对讲机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4EE0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XMDJJ02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9040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小米</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FB34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30695-00083979</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41FC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D33343">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2CE7E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0F40F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9DB8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015BCD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7B888A">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012B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对讲机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926A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XMDJJ02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ABF4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小米</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850F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30695-00083980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6CA3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D0718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5C2D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F21AC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17E0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678153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29B4D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8E64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对讲机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77B8E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XMDJJ02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A793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小米</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091A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30695-00083984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BDB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B04FB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0F0AD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12B3D2">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5007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6A9E61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BEA36A">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F008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对讲机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945F8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XMDJJ02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9F7A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小米</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D7E40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30695-00083987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A88F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AF9C0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8DC6F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1555E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EE99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6DE4A1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0192D7">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4E46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对讲机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12011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XMDJJ02</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DFEA5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小米</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43B07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30695-00083988</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C7D8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CED2E5">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82C3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00FFB65">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1F778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D21F8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787C3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893F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F7596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BCD-228WTPM(E)</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D7F7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美的</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B3292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D37A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D1485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E4009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F76E96">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415D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B36A5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BE91FA">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D8E3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冰箱</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EE48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BCD-215DC</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6C92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美的</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A216E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A608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5A9B9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1408A6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920FEE">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EFB2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7303D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3CFD41">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E619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电子天平</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DB60F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YH-A1003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DD84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英衡</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24F0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1525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E52E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02F8725">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251E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37DC9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B216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40630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237AF5">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D0B05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稳压电源</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1BFA5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EAST 3KVA</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6AED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EAST 3KVA</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7689E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5B85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D095D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550D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3828D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6A946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7B3D6A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7991A">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290C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移动电源</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390B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正浩Ecoflow-Max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EEA7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正浩</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39BC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DACBZ52E5240102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9E4E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YJ0088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4DDF2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7422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44713</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14F83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3359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3B152D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23BA0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B4B9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橡皮艇</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422C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IBF320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A4BED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IBF320</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78FB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AF6E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YJ0039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D1CD78">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CF810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2015年以前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AEFC4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C262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应急室</w:t>
            </w:r>
          </w:p>
        </w:tc>
      </w:tr>
      <w:tr w14:paraId="510173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F83DE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2E3FC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便携式直读流速仪</w:t>
            </w:r>
          </w:p>
        </w:tc>
        <w:tc>
          <w:tcPr>
            <w:tcW w:w="85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1B2CE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FP211</w:t>
            </w:r>
          </w:p>
        </w:tc>
        <w:tc>
          <w:tcPr>
            <w:tcW w:w="11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DBB88A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Global Water Instruments</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2A5A68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1947003349</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6F85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XC0396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A27DC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660B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2019年以前</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74096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02573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36F934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329A7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0B94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多参数水质分析仪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C80C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TROLL 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173A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美国In-Situ</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6E9F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945123</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C0CEC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FA65C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342D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8DDFF9">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6B337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1FCBF3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FC8D2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7C9A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多参数水质分析仪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A7366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TROLL 500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C22F8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美国In-Situ</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03218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945102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F8FC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483447D">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920E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D3AF33">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1A8A5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709DB2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C8533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74F93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多参数水质分析仪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76E8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xylem ProDIGITAL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5C45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美国YSI</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A6417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23C106284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18DD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8C1C79">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E13ED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2023.6</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CFD11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384B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5EC33D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7DC9D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E9B3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多参数水质分析仪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E396C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xylem ProDIGITAL</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2B38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美国YSI</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0C49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23C106285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EBE4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DE383D">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4262E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2023.6</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F82A13">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6E132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1F3064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A5122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D29E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便携式水质多参数测定仪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9DC6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Hydrolab HL4</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F4E67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哈希</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D8AE0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23123H405504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E1987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YJ0124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149B4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8ABB5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4D166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0A19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DDFE2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E72B90">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6B055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地下水流速流向监测仪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AABB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401EE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欧仕科技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ECF9E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GSS23200040C</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8D88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790CD15">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8BA3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2023.6</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E47719">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A9B0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90C0D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C6177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9515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地下水流速流向监测仪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BDBF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2A911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欧仕科技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2521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GSS23200041C</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C9115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XC0590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933455">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72D21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2023.6</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3DFD0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35AD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C0A94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17050B">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1003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便携式色度计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421C2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516E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CE5A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220816502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C91C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84EE0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9BED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EFE55BD">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A8EB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1732AB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9CE73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7FD9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便携式色度计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834CF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517CF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AAA1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220816503</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C095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B93153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8233E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A9B3B2E">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5772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4262AF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A99DA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8ED8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便携式色度计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FA84C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CD63B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0579A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220816504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48182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5B6045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BF0E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8FA1CE">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B1EA3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4F1E2C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123F0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D3AE3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便携式色度计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D7892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E920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TE-500B</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DF81D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220816501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548F3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XC0582</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CEE7B0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47ED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9438DC">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11B3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798F1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6A892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E82A9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便携式浊度计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3386B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58B3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哈希</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6807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22060C094276</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CEF87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XC0583</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28BC88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AB3A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E7303F">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506E3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3277D6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263CF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F9FF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便携式浊度计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71B3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A572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哈希</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016A0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22060C094280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219BB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6DD8C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BD7EA4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9ACB8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BB67A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0B2AAB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67C851">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3F74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便携式浊度计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521F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AEC5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哈希</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DDFE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22050C093777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9F371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C61EC8D">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D8926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0AE27E">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6559C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0F3C7E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5B6EA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1B025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便携式浊度计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DEB0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2100Q</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A771D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哈希</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C660F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22060C094248</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4425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XC0586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15CF6E">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BE5A00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7AEA62">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0DF85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54A01F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0757488">
            <w:pPr>
              <w:rPr>
                <w:rFonts w:hint="eastAsia" w:ascii="宋体" w:hAnsi="宋体" w:eastAsia="宋体" w:cs="宋体"/>
                <w:color w:val="auto"/>
                <w:sz w:val="21"/>
                <w:szCs w:val="21"/>
                <w:lang w:val="en-US" w:eastAsia="zh-CN"/>
              </w:rPr>
            </w:pPr>
          </w:p>
        </w:tc>
        <w:tc>
          <w:tcPr>
            <w:tcW w:w="12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4A1A7D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泄降水位仪</w:t>
            </w:r>
          </w:p>
        </w:tc>
        <w:tc>
          <w:tcPr>
            <w:tcW w:w="85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0AFB11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MP30</w:t>
            </w:r>
          </w:p>
        </w:tc>
        <w:tc>
          <w:tcPr>
            <w:tcW w:w="11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65B3E8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美国QED</w:t>
            </w:r>
          </w:p>
        </w:tc>
        <w:tc>
          <w:tcPr>
            <w:tcW w:w="2065"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6423F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12GM2201037EC</w:t>
            </w:r>
          </w:p>
        </w:tc>
        <w:tc>
          <w:tcPr>
            <w:tcW w:w="97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1C6D9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XC0553</w:t>
            </w:r>
          </w:p>
        </w:tc>
        <w:tc>
          <w:tcPr>
            <w:tcW w:w="750"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F11C8D8">
            <w:pPr>
              <w:rPr>
                <w:rFonts w:hint="eastAsia" w:ascii="宋体" w:hAnsi="宋体" w:eastAsia="宋体" w:cs="宋体"/>
                <w:color w:val="auto"/>
                <w:sz w:val="21"/>
                <w:szCs w:val="21"/>
                <w:lang w:val="en-US" w:eastAsia="zh-CN"/>
              </w:rPr>
            </w:pPr>
          </w:p>
        </w:tc>
        <w:tc>
          <w:tcPr>
            <w:tcW w:w="810"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8FFB2F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w:t>
            </w:r>
          </w:p>
        </w:tc>
        <w:tc>
          <w:tcPr>
            <w:tcW w:w="570"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1C4E654">
            <w:pPr>
              <w:rPr>
                <w:rFonts w:hint="eastAsia" w:ascii="宋体" w:hAnsi="宋体" w:eastAsia="宋体" w:cs="宋体"/>
                <w:color w:val="auto"/>
                <w:sz w:val="21"/>
                <w:szCs w:val="21"/>
                <w:lang w:val="en-US" w:eastAsia="zh-CN"/>
              </w:rPr>
            </w:pPr>
          </w:p>
        </w:tc>
        <w:tc>
          <w:tcPr>
            <w:tcW w:w="537"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68B79E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767F02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C5083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87A9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泄降水位仪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F179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MP30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0C1F6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美国QED</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FB16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12GM2203267HB</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FC55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D9A8AD8">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81DDE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F2A5D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AAA3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301E26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42577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09520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水位仪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BD99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solinst101B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82A2B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solinst</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56002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358548</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6476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XC0406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B9027F">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662E7C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2020.8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5F041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4E86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356746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A7982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BF03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水位井深仪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F019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WL100D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B10E4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欧仕科技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6222C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12GM2205041ML</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727A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74BCBD">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DEB9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6A8942">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53569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78042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E8136E">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F07E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水位井深仪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861D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WL100D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AA57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欧仕科技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A9D6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12GM2205043ML</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C773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E9328D">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BA676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83EC824">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6BFC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F2A39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F3D02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4448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井深仪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4AE0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HY.JS-200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C64C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潍坊金水华禹</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4271C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221019</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B2F3F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270BE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9276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5A17C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CD7CE7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4C4025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3B294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4EAE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井深仪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4160B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HY.JS-200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5CDBB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潍坊金水华禹</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6A57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221026</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8D71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F401B9">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927A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7B3E5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7FF1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72A131F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F22C8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1B17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水位仪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1B85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HY.SWJ-1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A9B6A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潍坊金水华禹</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B099B5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4743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YJ0120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7EA9C5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BABD3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2023.3</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0481466">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FBDB5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36458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51844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5F43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水位仪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8D654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HY.SWJ-1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91C1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潍坊金水华禹</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369494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1B44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YJ0121</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358E90">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C1156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2023.3</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5F3DDF">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27C68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0AF0A8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32A0B5">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04899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便携式明渠流量计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B6BB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HX-F3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91C6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海阳启恒环保</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D65E9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0870221204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6F5D4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YJ0105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85DF9B">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52176B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129CF7D">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362550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9B8EC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C7236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9D74A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便携式明渠流量计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0B397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HX-F3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98176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海阳启恒环保</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DE9A39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0870221201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31959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YJ0106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9FC3E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7E38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FF6C0F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8006E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5CD925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DA4B8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6C06F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便携式明渠流量计</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991C5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HX-F3</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517D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海阳启恒环保</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48A5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0870221205</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E6548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YJ0107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6185C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CE93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93D74D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5BC53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0A93A3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BB3B78">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46083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气囊泵（泵体+控制器）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3FC2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MP50+MP-SPK-6P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FA753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美国QED</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032A7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2415+145043</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2CA39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DA85E9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CCFF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9EB5B9">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843440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47B505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7EDA53">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6FB14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气囊泵（泵体+控制器）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B4AC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MP50+MP-SPK-6P</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CC724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美国QED</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E9922A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2411+144982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05C4D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XC0556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9764FD6">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12AE7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A60162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7D0C28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7A7CA4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3BE5A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4720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电动蠕动泵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0DCDF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geopump easy-load Ⅱ</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13B17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欧仕科技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84C77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E22006162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4FF57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E12BDF3">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A6340C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E5B803B">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71D1DA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7DD6CA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AC2BE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3FBA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电动蠕动泵</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AEB36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geopump easy-load Ⅱ</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0FEDC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欧仕科技</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8F0F7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E22006996</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F3DD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XC0576</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FC1A94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18A16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2022.12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FB680B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736C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AB55A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9252C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3960C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全自动水质采样器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653CC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JH-8000D</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5F89A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青岛景弘</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E795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2010144</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85F15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XC0529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5816C8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B41AA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CB6105">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D2E13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C60FC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6DC6B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27DAD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深井采样器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D0C5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PURITY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2F5F6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PURITY</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906D2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95AE1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YJ0097</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061889">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9E76E9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8290EE5">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055E8F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690A9E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3F90D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1608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深井采样器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6DA71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PURITY</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9BE9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PURITY</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645B26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88C8B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YJ0098</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F4282C1">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0F0240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18A536">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3EEEF9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06A99A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88C6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CC324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贝勒管采水器</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A5010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TC-800BL型</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16D83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TC-800BL型</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AD5812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9776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47678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A8914E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2022.8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7A9208">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2F2CF1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461B6F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A9543F">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745BE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环境空气有机物采样仪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BD3A89">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2033B</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CE354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崂应</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5FBF03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3A01003212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7D9F5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XC0534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62BBBD9">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B80A7F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2021.8</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3C3FFB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D78D9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515CB7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FB15F6">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24802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便携式水质抽滤仪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8CD2B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BCL-100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AFF7F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上海北裕</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7B9DC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15100134820002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3C618B">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YJ0074</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43C38EC">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C04026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2021.9.22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F65263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4C28F6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394C2C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BBB2B9">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6193C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便携式水质抽滤仪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104EB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BCL-100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B01E0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上海北裕</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197BBE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15100134720002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8A16B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YJ0075</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F3AEF09">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9A70DB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2021.9.22</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A6E1B3D">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2B447D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0FDDBB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F5B7CC">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3E6D8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便携式水质抽滤仪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0614A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BCL-100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5B762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上海北裕</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030CB24">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16100166320002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2A56D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YJ0099</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79B582">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5D0167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D7B20F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2B98388">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4FD865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0D749D">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3CEB7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便携式水质抽滤仪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F3E95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BCL-100</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00DC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上海北裕</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ECAC242">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15100153320002</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CBEF7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YJ0100</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9E65E4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D36196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2023.1</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59A90AA">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E4CC64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5557E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1E7CFB">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720E1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激光测距仪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1D6FF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T1000PRO</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94A00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Rasger</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782580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60692030</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60E1DD">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119B764">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9BBF41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2021年</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5A4AE10">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3E7F84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2DA40D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0B4084">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D9F11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GPS定位仪</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75FC95">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GARMIN ETREX221x</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BC1126">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GARMIN ETREX221x</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FA84A4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6EV104257/</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F069B4">
            <w:pPr>
              <w:rPr>
                <w:rFonts w:hint="eastAsia" w:ascii="宋体" w:hAnsi="宋体" w:eastAsia="宋体" w:cs="宋体"/>
                <w:color w:val="auto"/>
                <w:sz w:val="21"/>
                <w:szCs w:val="21"/>
                <w:lang w:val="en-US" w:eastAsia="zh-CN"/>
              </w:rPr>
            </w:pP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840AA81">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2B8E2FD">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2021年</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49D82DD1">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1EDE1E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r w14:paraId="7DACE7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wAfter w:w="160" w:type="dxa"/>
          <w:jc w:val="center"/>
        </w:trPr>
        <w:tc>
          <w:tcPr>
            <w:tcW w:w="57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C3B0E5">
            <w:pPr>
              <w:rPr>
                <w:rFonts w:hint="eastAsia" w:ascii="宋体" w:hAnsi="宋体" w:eastAsia="宋体" w:cs="宋体"/>
                <w:color w:val="auto"/>
                <w:sz w:val="21"/>
                <w:szCs w:val="21"/>
                <w:lang w:val="en-US" w:eastAsia="zh-CN"/>
              </w:rPr>
            </w:pPr>
          </w:p>
        </w:tc>
        <w:tc>
          <w:tcPr>
            <w:tcW w:w="129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E7D1E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便携式蓝牙打印机</w:t>
            </w:r>
          </w:p>
        </w:tc>
        <w:tc>
          <w:tcPr>
            <w:tcW w:w="85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9623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天炬P701</w:t>
            </w:r>
          </w:p>
        </w:tc>
        <w:tc>
          <w:tcPr>
            <w:tcW w:w="11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47426C">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天炬P701</w:t>
            </w:r>
          </w:p>
        </w:tc>
        <w:tc>
          <w:tcPr>
            <w:tcW w:w="2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7193DF27">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2303142391</w:t>
            </w:r>
          </w:p>
        </w:tc>
        <w:tc>
          <w:tcPr>
            <w:tcW w:w="97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5092BF">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无</w:t>
            </w:r>
          </w:p>
        </w:tc>
        <w:tc>
          <w:tcPr>
            <w:tcW w:w="75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8CB6D37">
            <w:pPr>
              <w:rPr>
                <w:rFonts w:hint="eastAsia" w:ascii="宋体" w:hAnsi="宋体" w:eastAsia="宋体" w:cs="宋体"/>
                <w:color w:val="auto"/>
                <w:sz w:val="21"/>
                <w:szCs w:val="21"/>
                <w:lang w:val="en-US" w:eastAsia="zh-CN"/>
              </w:rPr>
            </w:pPr>
          </w:p>
        </w:tc>
        <w:tc>
          <w:tcPr>
            <w:tcW w:w="81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18CD15B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2023.5</w:t>
            </w:r>
          </w:p>
        </w:tc>
        <w:tc>
          <w:tcPr>
            <w:tcW w:w="57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9EA5DB7">
            <w:pPr>
              <w:rPr>
                <w:rFonts w:hint="eastAsia" w:ascii="宋体" w:hAnsi="宋体" w:eastAsia="宋体" w:cs="宋体"/>
                <w:color w:val="auto"/>
                <w:sz w:val="21"/>
                <w:szCs w:val="21"/>
                <w:lang w:val="en-US" w:eastAsia="zh-CN"/>
              </w:rPr>
            </w:pPr>
          </w:p>
        </w:tc>
        <w:tc>
          <w:tcPr>
            <w:tcW w:w="53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334BB2E">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现场室</w:t>
            </w:r>
          </w:p>
        </w:tc>
      </w:tr>
    </w:tbl>
    <w:p w14:paraId="019B73F7">
      <w:pPr>
        <w:rPr>
          <w:rFonts w:hint="eastAsia" w:ascii="宋体" w:hAnsi="宋体" w:eastAsia="宋体" w:cs="宋体"/>
          <w:b/>
          <w:bCs/>
          <w:color w:val="auto"/>
          <w:sz w:val="28"/>
          <w:szCs w:val="28"/>
        </w:rPr>
      </w:pPr>
    </w:p>
    <w:p w14:paraId="75DA1515">
      <w:pP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14:paraId="21BFCB0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附件 2：精密仪器设备维保内容</w:t>
      </w:r>
    </w:p>
    <w:p w14:paraId="1628A6F2">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液相色谱维护内容</w:t>
      </w:r>
    </w:p>
    <w:p w14:paraId="2D43A3CB">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1、液相泵的维护</w:t>
      </w:r>
    </w:p>
    <w:p w14:paraId="5456BD26">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（1）擦洗泄露传感器及管线接头处灰尘及缓冲盐</w:t>
      </w:r>
    </w:p>
    <w:p w14:paraId="11D74920">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（2）泵头清洗</w:t>
      </w:r>
    </w:p>
    <w:p w14:paraId="79ACCC5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（3）冲洗泵头腔体；更换泵密封圈；更换冲洗密封垫和垫圈或冲洗蠕动泵</w:t>
      </w:r>
    </w:p>
    <w:p w14:paraId="3567C54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（4）更换密封垫帽组件（如适用）；对黑色标准密封垫实行磨合步骤</w:t>
      </w:r>
    </w:p>
    <w:p w14:paraId="50AF6DC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（5）用水冲洗冲洗阀，更换 PTFE 滤芯及密封垫帽组件</w:t>
      </w:r>
    </w:p>
    <w:p w14:paraId="73B85C5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（6）安装冲洗阀，打开模块电源，进行系统压力和泵头泄漏测试</w:t>
      </w:r>
    </w:p>
    <w:p w14:paraId="73CC7E8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2、进样器的维护</w:t>
      </w:r>
    </w:p>
    <w:p w14:paraId="728FC9E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（1）清洗定子头和定子面</w:t>
      </w:r>
    </w:p>
    <w:p w14:paraId="03043A76">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（2）清洁传动单元杆、自动进样器和柱温箱</w:t>
      </w:r>
    </w:p>
    <w:p w14:paraId="2C4F2ED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（3）压力测试（如没有柱温箱模块）</w:t>
      </w:r>
    </w:p>
    <w:p w14:paraId="285C55B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3、柱温箱的维护</w:t>
      </w:r>
    </w:p>
    <w:p w14:paraId="43C295C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（1）进行压力测试</w:t>
      </w:r>
    </w:p>
    <w:p w14:paraId="100E64E6">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（2）进行恒温箱测试</w:t>
      </w:r>
    </w:p>
    <w:p w14:paraId="5686697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4、检测器的维护</w:t>
      </w:r>
    </w:p>
    <w:p w14:paraId="0297237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（1）检查流通池是否泄漏</w:t>
      </w:r>
    </w:p>
    <w:p w14:paraId="20EF12B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（2）执行强度测试</w:t>
      </w:r>
    </w:p>
    <w:p w14:paraId="7ACEC52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（3）进行波长校正</w:t>
      </w:r>
    </w:p>
    <w:p w14:paraId="3BC46152">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气相色谱维护内容</w:t>
      </w:r>
    </w:p>
    <w:p w14:paraId="23E9CFC3">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1、清洁和检查 GC</w:t>
      </w:r>
    </w:p>
    <w:p w14:paraId="705B254B">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（1）关闭并拔下电源线后，打开 GC 盖板并抽气/除尘/除去碎屑</w:t>
      </w:r>
    </w:p>
    <w:p w14:paraId="3BAB01EB">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（2）检查仪器内部电线的连接和各个接口是否连接正确</w:t>
      </w:r>
    </w:p>
    <w:p w14:paraId="33EB051E">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（3）给 GC 通电，验证是否通过开机自检</w:t>
      </w:r>
    </w:p>
    <w:p w14:paraId="29489F1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（4）检查柱箱风扇马达旋转情况</w:t>
      </w:r>
    </w:p>
    <w:p w14:paraId="0D287CC3">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（5）检查其他风扇的操作-进样口和 EPC 冷却风扇</w:t>
      </w:r>
    </w:p>
    <w:p w14:paraId="2368D76B">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（6）检查柱箱进气口/排气口挡板组件在加热和冷却柱箱时可顺畅操作</w:t>
      </w:r>
    </w:p>
    <w:p w14:paraId="772C095E">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2、进样口的维护（SSL 进样口为例）</w:t>
      </w:r>
    </w:p>
    <w:p w14:paraId="16D9DF7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（1）更换进样垫，清洁进样垫底座</w:t>
      </w:r>
    </w:p>
    <w:p w14:paraId="59569425">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（2）更换衬管及衬管 O 圈</w:t>
      </w:r>
    </w:p>
    <w:p w14:paraId="4798ED80">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（3）检查分流平板，和分流出口 trap</w:t>
      </w:r>
    </w:p>
    <w:p w14:paraId="1EA5075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（4）清洁并用适当的溶剂清洗进样口</w:t>
      </w:r>
    </w:p>
    <w:p w14:paraId="5EDBBCB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3、检测器的维护（FID 检测器为例）</w:t>
      </w:r>
    </w:p>
    <w:p w14:paraId="015AE67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FID 检测器维护</w:t>
      </w:r>
    </w:p>
    <w:p w14:paraId="71BD657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（1）检查并清洁 FID 喷嘴</w:t>
      </w:r>
    </w:p>
    <w:p w14:paraId="2C9906C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（2）清洁 FID 收集极</w:t>
      </w:r>
    </w:p>
    <w:p w14:paraId="2F8487BF">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（3）检查点火线圈</w:t>
      </w:r>
    </w:p>
    <w:p w14:paraId="40720AC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（4）监测 FID 漏电流，及 FID 基线水平</w:t>
      </w:r>
    </w:p>
    <w:p w14:paraId="2EFE2229">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原子吸收维护</w:t>
      </w:r>
    </w:p>
    <w:p w14:paraId="19CB8968">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1、光谱仪维护</w:t>
      </w:r>
    </w:p>
    <w:p w14:paraId="01211DC0">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（1）仪器清洁</w:t>
      </w:r>
    </w:p>
    <w:p w14:paraId="42D6DBC8">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（2）查看光谱仪状态指示灯</w:t>
      </w:r>
    </w:p>
    <w:p w14:paraId="1413B50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（3）检查维护氘灯（D2），如有需要更换氘灯</w:t>
      </w:r>
    </w:p>
    <w:p w14:paraId="2D45C1D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（3）检查维护光谱仪保险丝，如有需要更换保险丝</w:t>
      </w:r>
    </w:p>
    <w:p w14:paraId="3214B6B6">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2、火焰系统维护</w:t>
      </w:r>
    </w:p>
    <w:p w14:paraId="6D4F53E8">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（1）清洁燃烧器外表面</w:t>
      </w:r>
    </w:p>
    <w:p w14:paraId="5153E4A9">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（2）清洁燃烧器内表面</w:t>
      </w:r>
    </w:p>
    <w:p w14:paraId="77746722">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（3）清洁雾化室</w:t>
      </w:r>
    </w:p>
    <w:p w14:paraId="6B9DA53B">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（4）检查、清洁、更换（如有需要）雾化室组件</w:t>
      </w:r>
    </w:p>
    <w:p w14:paraId="793C0466">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（5）清洁雾化器</w:t>
      </w:r>
    </w:p>
    <w:p w14:paraId="5C92953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（6）排空并重新灌满废液管</w:t>
      </w:r>
    </w:p>
    <w:p w14:paraId="6E6774F0">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（7）检查气源软管，更换有裂纹或损坏的软管</w:t>
      </w:r>
    </w:p>
    <w:p w14:paraId="0BE3E4BE">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（8）气体检漏试验</w:t>
      </w:r>
    </w:p>
    <w:p w14:paraId="6800C70A">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3、压缩机</w:t>
      </w:r>
    </w:p>
    <w:p w14:paraId="3118F43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（1）检查并清洁外表面</w:t>
      </w:r>
    </w:p>
    <w:p w14:paraId="47347CCE">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（2）检查滤阱，放掉积水</w:t>
      </w:r>
    </w:p>
    <w:p w14:paraId="0B8EAE4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（3）检查橡胶部件是否老化，是否损坏</w:t>
      </w:r>
    </w:p>
    <w:p w14:paraId="2750319F">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4、自动进样器</w:t>
      </w:r>
    </w:p>
    <w:p w14:paraId="24F3775A">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（1）清洁外表面，清除所有痕迹</w:t>
      </w:r>
    </w:p>
    <w:p w14:paraId="6B3C887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5、自动稀释器附件</w:t>
      </w:r>
    </w:p>
    <w:p w14:paraId="16F7D0B2">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（1）出现漏液或溢出时，立即擦拭，不要使液体累积在滴盘内</w:t>
      </w:r>
    </w:p>
    <w:p w14:paraId="2CFA764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（2）定期检查接头处是否有漏液现象，及时更换有问题的接头</w:t>
      </w:r>
    </w:p>
    <w:p w14:paraId="4DF11196">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6、石墨炉系统维护</w:t>
      </w:r>
    </w:p>
    <w:p w14:paraId="2E53F38F">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（1）清洁石墨炉炉头</w:t>
      </w:r>
    </w:p>
    <w:p w14:paraId="012EC06C">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（2）清洁石墨炉炉头窗口</w:t>
      </w:r>
    </w:p>
    <w:p w14:paraId="75D7C105">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（3）清洁温度反馈窗口</w:t>
      </w:r>
    </w:p>
    <w:p w14:paraId="26ED4313">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（4）检查清洁石墨锥</w:t>
      </w:r>
    </w:p>
    <w:p w14:paraId="1BA8CD8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（5）泄露检查：气体系统、水冷却系统、内部泄露</w:t>
      </w:r>
    </w:p>
    <w:p w14:paraId="6AA16AEF">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（6）检查或更换保险丝</w:t>
      </w:r>
    </w:p>
    <w:p w14:paraId="6BB5EE82">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（7）检查或更换内部进样毛细管</w:t>
      </w:r>
    </w:p>
    <w:p w14:paraId="0643E6C1">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（8）检查或更换自动进样器进样针</w:t>
      </w:r>
    </w:p>
    <w:p w14:paraId="532D967F">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质谱维护</w:t>
      </w:r>
    </w:p>
    <w:p w14:paraId="38DA1CA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（1）检查仪器的输入电压是否正常；</w:t>
      </w:r>
    </w:p>
    <w:p w14:paraId="49BB35D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（2）检查仪器所有的输入气体压力是否正常；</w:t>
      </w:r>
    </w:p>
    <w:p w14:paraId="225788D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（3）检查离子源各个接头是否有堵塞或漏液情况，并通过超声波清洗两通接头和</w:t>
      </w:r>
    </w:p>
    <w:p w14:paraId="26BB8634">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喷雾出口部分，如有必要更换喷雾针（提供）；</w:t>
      </w:r>
    </w:p>
    <w:p w14:paraId="734DAB98">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（4）检查离子源是否有漏气情况，如有必要更换相应的 O 型圈（提供）；</w:t>
      </w:r>
    </w:p>
    <w:p w14:paraId="206EEDF5">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（5）更换离子源内 PEEK 管（提供）；</w:t>
      </w:r>
    </w:p>
    <w:p w14:paraId="359B40E7">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（6）分别在正负离子模式下检查离子源高压是否正常，清洗离子源内壁；</w:t>
      </w:r>
    </w:p>
    <w:p w14:paraId="61A868E8">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（7）分别在正负离子模式下检查 LENS 电路板上各个测试点的电压是否正常；</w:t>
      </w:r>
    </w:p>
    <w:p w14:paraId="1DFC453A">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（8）检查并优化检测器电压；</w:t>
      </w:r>
    </w:p>
    <w:p w14:paraId="57FC8E9D">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（9）根据维护前做的测试实验，如有必要，停机清洗 Q0、接口部分和四极杆；</w:t>
      </w:r>
    </w:p>
    <w:p w14:paraId="4575A5C5">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（10）更换机械泵油（提供）；</w:t>
      </w:r>
    </w:p>
    <w:p w14:paraId="3BF09800">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（11）更换空气过滤网（提供）；</w:t>
      </w:r>
    </w:p>
    <w:p w14:paraId="6334E991">
      <w:pPr>
        <w:spacing w:line="360" w:lineRule="auto"/>
        <w:rPr>
          <w:rFonts w:hint="eastAsia" w:ascii="宋体" w:hAnsi="宋体" w:eastAsia="宋体" w:cs="宋体"/>
          <w:b/>
          <w:bCs/>
          <w:color w:val="auto"/>
          <w:sz w:val="28"/>
          <w:szCs w:val="28"/>
        </w:rPr>
      </w:pPr>
      <w:r>
        <w:rPr>
          <w:rFonts w:hint="eastAsia" w:ascii="宋体" w:hAnsi="宋体" w:eastAsia="宋体" w:cs="宋体"/>
          <w:b w:val="0"/>
          <w:bCs w:val="0"/>
          <w:color w:val="auto"/>
          <w:sz w:val="24"/>
          <w:szCs w:val="24"/>
        </w:rPr>
        <w:t>（12）用压缩空气吹洗仪器内部的灰尘，特别是仪器内部的电源内部和电路板部分，消除潜在的故障隐患；</w:t>
      </w:r>
      <w:r>
        <w:rPr>
          <w:rFonts w:hint="eastAsia" w:ascii="宋体" w:hAnsi="宋体" w:eastAsia="宋体" w:cs="宋体"/>
          <w:b/>
          <w:bCs/>
          <w:color w:val="auto"/>
          <w:sz w:val="28"/>
          <w:szCs w:val="28"/>
        </w:rPr>
        <w:br w:type="page"/>
      </w:r>
    </w:p>
    <w:p w14:paraId="61039C8D">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附件 3纯水系统耗材</w:t>
      </w:r>
    </w:p>
    <w:tbl>
      <w:tblPr>
        <w:tblStyle w:val="5"/>
        <w:tblW w:w="9465" w:type="dxa"/>
        <w:tblInd w:w="13"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19"/>
        <w:gridCol w:w="3575"/>
        <w:gridCol w:w="1284"/>
        <w:gridCol w:w="3787"/>
      </w:tblGrid>
      <w:tr w14:paraId="69AFA7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82" w:hRule="atLeast"/>
        </w:trPr>
        <w:tc>
          <w:tcPr>
            <w:tcW w:w="81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E275563">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序号</w:t>
            </w:r>
          </w:p>
        </w:tc>
        <w:tc>
          <w:tcPr>
            <w:tcW w:w="357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9B76730">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产品描述</w:t>
            </w:r>
          </w:p>
        </w:tc>
        <w:tc>
          <w:tcPr>
            <w:tcW w:w="128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D3F3880">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数量</w:t>
            </w:r>
          </w:p>
        </w:tc>
        <w:tc>
          <w:tcPr>
            <w:tcW w:w="37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9F58BBC">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主机信息</w:t>
            </w:r>
          </w:p>
        </w:tc>
      </w:tr>
      <w:tr w14:paraId="7A332C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27"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509CB0A">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BC4A0CF">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60L 液位传感器</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22B4754">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6A546AE">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北</w:t>
            </w:r>
          </w:p>
        </w:tc>
      </w:tr>
      <w:tr w14:paraId="2267D6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8293E1F">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52A8D0E">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185/254nm UV Lamp</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5D14C13">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4D138F0D">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南</w:t>
            </w:r>
          </w:p>
        </w:tc>
      </w:tr>
      <w:tr w14:paraId="785CF8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85D060B">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12F7AC8">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254nm UV Lamp</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48A46CD4">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389829A">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南</w:t>
            </w:r>
          </w:p>
        </w:tc>
      </w:tr>
      <w:tr w14:paraId="172F36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B08D326">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BDC79BB">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ASM UV Lamp</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4CD54AD">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D8AE8D6">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南</w:t>
            </w:r>
          </w:p>
        </w:tc>
      </w:tr>
      <w:tr w14:paraId="3BD56D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52"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36B8FDE">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9A34528">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A10 UV Lamp</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E7390D3">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37158C8">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南北各一个</w:t>
            </w:r>
          </w:p>
        </w:tc>
      </w:tr>
      <w:tr w14:paraId="647691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45D33B2B">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6482EC8">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预纯化柱 Progard</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211298A">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1C02788">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北</w:t>
            </w:r>
          </w:p>
        </w:tc>
      </w:tr>
      <w:tr w14:paraId="089C8D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82"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2CB7242">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49D3ECE">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精纯化柱 Quantum</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7A52545">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AF10E88">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纯水机 南</w:t>
            </w:r>
          </w:p>
        </w:tc>
      </w:tr>
      <w:tr w14:paraId="581CE7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751AFA3">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E79AD79">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预纯化柱 Progard TL1</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3EABFDD">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928A12C">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大系统</w:t>
            </w:r>
          </w:p>
        </w:tc>
      </w:tr>
      <w:tr w14:paraId="5C89F3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68D50AD">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9</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61356E0">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紫外灯</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26AC8D0">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7D737CE">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大系统</w:t>
            </w:r>
          </w:p>
        </w:tc>
      </w:tr>
      <w:tr w14:paraId="6DD7C4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81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5D49199">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33B4AFE">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C4 紫外灯</w:t>
            </w:r>
          </w:p>
        </w:tc>
        <w:tc>
          <w:tcPr>
            <w:tcW w:w="128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42B0B559">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p>
        </w:tc>
        <w:tc>
          <w:tcPr>
            <w:tcW w:w="37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B128840">
            <w:pPr>
              <w:spacing w:line="36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大系统</w:t>
            </w:r>
          </w:p>
        </w:tc>
      </w:tr>
    </w:tbl>
    <w:p w14:paraId="48B24031">
      <w:pPr>
        <w:pStyle w:val="3"/>
        <w:rPr>
          <w:rFonts w:hint="eastAsia"/>
          <w:color w:val="auto"/>
        </w:rPr>
        <w:sectPr>
          <w:headerReference r:id="rId5" w:type="default"/>
          <w:footerReference r:id="rId6" w:type="default"/>
          <w:pgSz w:w="11906" w:h="16838"/>
          <w:pgMar w:top="1440" w:right="1066" w:bottom="1440" w:left="1400" w:header="851" w:footer="992" w:gutter="0"/>
          <w:cols w:space="425" w:num="1"/>
          <w:docGrid w:type="lines" w:linePitch="312" w:charSpace="0"/>
        </w:sectPr>
      </w:pPr>
    </w:p>
    <w:p w14:paraId="37C9B1FE">
      <w:pPr>
        <w:spacing w:line="360" w:lineRule="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附件4  成交通知书</w:t>
      </w:r>
    </w:p>
    <w:p w14:paraId="1F87C897">
      <w:pPr>
        <w:spacing w:line="360" w:lineRule="auto"/>
        <w:rPr>
          <w:rFonts w:hint="default" w:ascii="宋体" w:hAnsi="宋体" w:eastAsia="宋体" w:cs="宋体"/>
          <w:b/>
          <w:bCs/>
          <w:color w:val="auto"/>
          <w:sz w:val="28"/>
          <w:szCs w:val="28"/>
          <w:lang w:val="en-US" w:eastAsia="zh-CN"/>
        </w:rPr>
      </w:pPr>
    </w:p>
    <w:sectPr>
      <w:pgSz w:w="11906" w:h="16838"/>
      <w:pgMar w:top="1440" w:right="1066" w:bottom="1440" w:left="14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25A2D">
    <w:pPr>
      <w:pStyle w:val="3"/>
      <w:spacing w:line="209" w:lineRule="auto"/>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7D09D">
    <w:pPr>
      <w:pStyle w:val="3"/>
      <w:spacing w:before="136" w:line="219" w:lineRule="auto"/>
      <w:ind w:left="12"/>
      <w:rPr>
        <w:sz w:val="18"/>
        <w:szCs w:val="18"/>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啾咪.">
    <w15:presenceInfo w15:providerId="WPS Office" w15:userId="3027208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00000000"/>
    <w:rsid w:val="02051E9A"/>
    <w:rsid w:val="02B836E0"/>
    <w:rsid w:val="10DE52EC"/>
    <w:rsid w:val="186C7EB5"/>
    <w:rsid w:val="23DF57A3"/>
    <w:rsid w:val="3DA62B2C"/>
    <w:rsid w:val="422B3FE9"/>
    <w:rsid w:val="4A5144FD"/>
    <w:rsid w:val="504F6FB3"/>
    <w:rsid w:val="56910414"/>
    <w:rsid w:val="5A074538"/>
    <w:rsid w:val="68084D0E"/>
    <w:rsid w:val="686A533E"/>
    <w:rsid w:val="6E214790"/>
    <w:rsid w:val="71A659C5"/>
    <w:rsid w:val="79547C1B"/>
    <w:rsid w:val="79F54EAB"/>
    <w:rsid w:val="7A8860F1"/>
    <w:rsid w:val="7BCC4D68"/>
    <w:rsid w:val="7BE61934"/>
    <w:rsid w:val="7D6F2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semiHidden/>
    <w:qFormat/>
    <w:uiPriority w:val="0"/>
    <w:rPr>
      <w:rFonts w:ascii="宋体" w:hAnsi="宋体" w:eastAsia="宋体" w:cs="宋体"/>
      <w:sz w:val="19"/>
      <w:szCs w:val="19"/>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0"/>
      <w:szCs w:val="20"/>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6583</Words>
  <Characters>8856</Characters>
  <Lines>0</Lines>
  <Paragraphs>0</Paragraphs>
  <TotalTime>1</TotalTime>
  <ScaleCrop>false</ScaleCrop>
  <LinksUpToDate>false</LinksUpToDate>
  <CharactersWithSpaces>9279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2023-08-22T03:21:00Z</dcterms:created>
  <dc:creator>dell</dc:creator>
  <cp:lastModifiedBy>啾咪.</cp:lastModifiedBy>
  <dcterms:modified xsi:type="dcterms:W3CDTF">2025-08-19T01:22:49Z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F08A7FEF195B48DEA91D549778B1AF59_13</vt:lpwstr>
  </property>
  <property fmtid="{D5CDD505-2E9C-101B-9397-08002B2CF9AE}" pid="4" name="KSOTemplateDocerSaveRecord">
    <vt:lpwstr>eyJoZGlkIjoiNWYwZjkzODRkOWEwMTZhYmU5MmQ3MTczOWVkYzdjOGUiLCJ1c2VySWQiOiIzMTM3MDc3NjQifQ==</vt:lpwstr>
  </property>
</Properties>
</file>